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C1F462" w14:textId="15817007" w:rsidR="00340FFE" w:rsidRDefault="1E72E7A3" w:rsidP="28B38F01">
      <w:pPr>
        <w:pBdr>
          <w:bottom w:val="single" w:sz="6" w:space="3" w:color="auto"/>
        </w:pBdr>
        <w:spacing w:after="120" w:line="320" w:lineRule="atLeast"/>
        <w:rPr>
          <w:rFonts w:ascii="SoDo Sans" w:hAnsi="SoDo Sans" w:cs="Tahoma"/>
          <w:b/>
          <w:bCs/>
          <w:sz w:val="20"/>
          <w:szCs w:val="20"/>
        </w:rPr>
      </w:pPr>
      <w:proofErr w:type="spellStart"/>
      <w:r w:rsidRPr="28B38F01">
        <w:rPr>
          <w:rFonts w:ascii="SoDo Sans" w:hAnsi="SoDo Sans" w:cs="Tahoma"/>
          <w:b/>
          <w:bCs/>
          <w:sz w:val="20"/>
          <w:szCs w:val="20"/>
        </w:rPr>
        <w:t>Basın</w:t>
      </w:r>
      <w:proofErr w:type="spellEnd"/>
      <w:r w:rsidR="6D787E9F" w:rsidRPr="28B38F01">
        <w:rPr>
          <w:rFonts w:ascii="SoDo Sans" w:hAnsi="SoDo Sans" w:cs="Tahoma"/>
          <w:b/>
          <w:bCs/>
          <w:sz w:val="20"/>
          <w:szCs w:val="20"/>
        </w:rPr>
        <w:t xml:space="preserve"> </w:t>
      </w:r>
      <w:proofErr w:type="spellStart"/>
      <w:r w:rsidRPr="28B38F01">
        <w:rPr>
          <w:rFonts w:ascii="SoDo Sans" w:hAnsi="SoDo Sans" w:cs="Tahoma"/>
          <w:b/>
          <w:bCs/>
          <w:sz w:val="20"/>
          <w:szCs w:val="20"/>
        </w:rPr>
        <w:t>Bülte</w:t>
      </w:r>
      <w:r w:rsidR="22B9C1BF" w:rsidRPr="28B38F01">
        <w:rPr>
          <w:rFonts w:ascii="SoDo Sans" w:hAnsi="SoDo Sans" w:cs="Tahoma"/>
          <w:b/>
          <w:bCs/>
          <w:sz w:val="20"/>
          <w:szCs w:val="20"/>
        </w:rPr>
        <w:t>ni</w:t>
      </w:r>
      <w:proofErr w:type="spellEnd"/>
    </w:p>
    <w:p w14:paraId="6B268D51" w14:textId="706BD744" w:rsidR="00340FFE" w:rsidRDefault="1E72E7A3" w:rsidP="28B38F01">
      <w:pPr>
        <w:pBdr>
          <w:bottom w:val="single" w:sz="6" w:space="3" w:color="auto"/>
        </w:pBdr>
        <w:spacing w:after="120" w:line="320" w:lineRule="atLeast"/>
        <w:rPr>
          <w:rFonts w:ascii="SoDo Sans" w:hAnsi="SoDo Sans" w:cs="Tahoma"/>
          <w:b/>
          <w:bCs/>
          <w:sz w:val="20"/>
          <w:szCs w:val="20"/>
        </w:rPr>
      </w:pPr>
      <w:proofErr w:type="spellStart"/>
      <w:r w:rsidRPr="28B38F01">
        <w:rPr>
          <w:rFonts w:ascii="SoDo Sans" w:hAnsi="SoDo Sans" w:cs="Tahoma"/>
          <w:b/>
          <w:bCs/>
          <w:sz w:val="20"/>
          <w:szCs w:val="20"/>
        </w:rPr>
        <w:t>E</w:t>
      </w:r>
      <w:r w:rsidR="69EA854D" w:rsidRPr="28B38F01">
        <w:rPr>
          <w:rFonts w:ascii="SoDo Sans" w:hAnsi="SoDo Sans" w:cs="Tahoma"/>
          <w:b/>
          <w:bCs/>
          <w:sz w:val="20"/>
          <w:szCs w:val="20"/>
        </w:rPr>
        <w:t>kim</w:t>
      </w:r>
      <w:proofErr w:type="spellEnd"/>
      <w:r w:rsidRPr="28B38F01">
        <w:rPr>
          <w:rFonts w:ascii="SoDo Sans" w:hAnsi="SoDo Sans" w:cs="Tahoma"/>
          <w:b/>
          <w:bCs/>
          <w:sz w:val="20"/>
          <w:szCs w:val="20"/>
        </w:rPr>
        <w:t xml:space="preserve"> 2024</w:t>
      </w:r>
    </w:p>
    <w:p w14:paraId="73E876EE" w14:textId="5E2459B5" w:rsidR="00340FFE" w:rsidRPr="00340FFE" w:rsidRDefault="1E72E7A3" w:rsidP="28B38F01">
      <w:pPr>
        <w:pStyle w:val="BodyText"/>
        <w:kinsoku w:val="0"/>
        <w:overflowPunct w:val="0"/>
        <w:spacing w:before="1"/>
        <w:ind w:left="380" w:right="620"/>
        <w:jc w:val="center"/>
        <w:rPr>
          <w:rFonts w:ascii="SoDo Sans" w:eastAsia="Times New Roman" w:hAnsi="SoDo Sans" w:cs="Times New Roman"/>
          <w:sz w:val="36"/>
          <w:szCs w:val="36"/>
          <w:lang w:eastAsia="tr-TR"/>
        </w:rPr>
      </w:pPr>
      <w:r w:rsidRPr="28B38F01">
        <w:rPr>
          <w:rFonts w:ascii="SoDo Sans" w:eastAsia="Times New Roman" w:hAnsi="SoDo Sans" w:cs="Times New Roman"/>
          <w:sz w:val="36"/>
          <w:szCs w:val="36"/>
          <w:lang w:eastAsia="tr-TR"/>
        </w:rPr>
        <w:t xml:space="preserve">Habitat Derneği, 2024 Küresel İnovasyon Yarışması'nda Citi </w:t>
      </w:r>
      <w:r w:rsidR="7BA064B0" w:rsidRPr="28B38F01">
        <w:rPr>
          <w:rFonts w:ascii="SoDo Sans" w:eastAsia="Times New Roman" w:hAnsi="SoDo Sans" w:cs="Times New Roman"/>
          <w:sz w:val="36"/>
          <w:szCs w:val="36"/>
          <w:lang w:eastAsia="tr-TR"/>
        </w:rPr>
        <w:t>Vakfı</w:t>
      </w:r>
      <w:r w:rsidRPr="28B38F01">
        <w:rPr>
          <w:rFonts w:ascii="SoDo Sans" w:eastAsia="Times New Roman" w:hAnsi="SoDo Sans" w:cs="Times New Roman"/>
          <w:sz w:val="36"/>
          <w:szCs w:val="36"/>
          <w:lang w:eastAsia="tr-TR"/>
        </w:rPr>
        <w:t>'dan Hibe Alan Kuruluşlar Arasında Yer Aldı</w:t>
      </w:r>
    </w:p>
    <w:p w14:paraId="724B4006" w14:textId="77777777" w:rsidR="00340FFE" w:rsidRDefault="00340FFE" w:rsidP="00340FFE">
      <w:pPr>
        <w:jc w:val="center"/>
        <w:rPr>
          <w:b/>
          <w:bCs/>
        </w:rPr>
      </w:pPr>
    </w:p>
    <w:p w14:paraId="1BE889CB" w14:textId="107B6801" w:rsidR="00AB6092" w:rsidRPr="00340FFE" w:rsidRDefault="1E72E7A3" w:rsidP="00340FFE">
      <w:pPr>
        <w:jc w:val="both"/>
      </w:pPr>
      <w:r>
        <w:t xml:space="preserve">Habitat </w:t>
      </w:r>
      <w:proofErr w:type="spellStart"/>
      <w:r>
        <w:t>Derneği</w:t>
      </w:r>
      <w:proofErr w:type="spellEnd"/>
      <w:r>
        <w:t xml:space="preserve">, </w:t>
      </w:r>
      <w:proofErr w:type="spellStart"/>
      <w:r>
        <w:t>dünya</w:t>
      </w:r>
      <w:proofErr w:type="spellEnd"/>
      <w:r>
        <w:t xml:space="preserve"> </w:t>
      </w:r>
      <w:proofErr w:type="spellStart"/>
      <w:r>
        <w:t>genelinde</w:t>
      </w:r>
      <w:proofErr w:type="spellEnd"/>
      <w:r>
        <w:t xml:space="preserve"> </w:t>
      </w:r>
      <w:proofErr w:type="spellStart"/>
      <w:r>
        <w:t>evsizlik</w:t>
      </w:r>
      <w:proofErr w:type="spellEnd"/>
      <w:r>
        <w:t xml:space="preserve"> </w:t>
      </w:r>
      <w:proofErr w:type="spellStart"/>
      <w:r>
        <w:t>sorununa</w:t>
      </w:r>
      <w:proofErr w:type="spellEnd"/>
      <w:r>
        <w:t xml:space="preserve"> </w:t>
      </w:r>
      <w:proofErr w:type="spellStart"/>
      <w:r>
        <w:t>çözüm</w:t>
      </w:r>
      <w:proofErr w:type="spellEnd"/>
      <w:r>
        <w:t xml:space="preserve"> </w:t>
      </w:r>
      <w:proofErr w:type="spellStart"/>
      <w:r>
        <w:t>bulmak</w:t>
      </w:r>
      <w:proofErr w:type="spellEnd"/>
      <w:r>
        <w:t xml:space="preserve"> </w:t>
      </w:r>
      <w:proofErr w:type="spellStart"/>
      <w:r>
        <w:t>amacıyla</w:t>
      </w:r>
      <w:proofErr w:type="spellEnd"/>
      <w:r>
        <w:t xml:space="preserve"> </w:t>
      </w:r>
      <w:proofErr w:type="spellStart"/>
      <w:r>
        <w:t>çalışan</w:t>
      </w:r>
      <w:proofErr w:type="spellEnd"/>
      <w:r>
        <w:t xml:space="preserve"> 50 </w:t>
      </w:r>
      <w:proofErr w:type="spellStart"/>
      <w:r w:rsidR="7BA064B0">
        <w:t>sivil</w:t>
      </w:r>
      <w:proofErr w:type="spellEnd"/>
      <w:r w:rsidR="7BA064B0">
        <w:t xml:space="preserve"> </w:t>
      </w:r>
      <w:proofErr w:type="spellStart"/>
      <w:r w:rsidR="7BA064B0">
        <w:t>toplum</w:t>
      </w:r>
      <w:proofErr w:type="spellEnd"/>
      <w:r w:rsidR="7BA064B0">
        <w:t xml:space="preserve"> </w:t>
      </w:r>
      <w:proofErr w:type="spellStart"/>
      <w:r>
        <w:t>kuruluşu</w:t>
      </w:r>
      <w:proofErr w:type="spellEnd"/>
      <w:r>
        <w:t xml:space="preserve"> </w:t>
      </w:r>
      <w:proofErr w:type="spellStart"/>
      <w:r>
        <w:t>arasına</w:t>
      </w:r>
      <w:proofErr w:type="spellEnd"/>
      <w:r>
        <w:t xml:space="preserve"> </w:t>
      </w:r>
      <w:proofErr w:type="spellStart"/>
      <w:r>
        <w:t>katılarak</w:t>
      </w:r>
      <w:proofErr w:type="spellEnd"/>
      <w:r>
        <w:t xml:space="preserve"> Citi </w:t>
      </w:r>
      <w:proofErr w:type="spellStart"/>
      <w:r w:rsidR="484D97F4">
        <w:t>Vakfı’nın</w:t>
      </w:r>
      <w:proofErr w:type="spellEnd"/>
      <w:r>
        <w:t xml:space="preserve"> 2024 </w:t>
      </w:r>
      <w:proofErr w:type="spellStart"/>
      <w:r>
        <w:t>Küresel</w:t>
      </w:r>
      <w:proofErr w:type="spellEnd"/>
      <w:r>
        <w:t xml:space="preserve"> </w:t>
      </w:r>
      <w:proofErr w:type="spellStart"/>
      <w:r>
        <w:t>İnovasyon</w:t>
      </w:r>
      <w:proofErr w:type="spellEnd"/>
      <w:r>
        <w:t xml:space="preserve"> </w:t>
      </w:r>
      <w:proofErr w:type="spellStart"/>
      <w:r>
        <w:t>Yarışması’ndan</w:t>
      </w:r>
      <w:proofErr w:type="spellEnd"/>
      <w:r>
        <w:t xml:space="preserve"> </w:t>
      </w:r>
      <w:proofErr w:type="spellStart"/>
      <w:r>
        <w:t>hibe</w:t>
      </w:r>
      <w:proofErr w:type="spellEnd"/>
      <w:r>
        <w:t xml:space="preserve"> </w:t>
      </w:r>
      <w:proofErr w:type="spellStart"/>
      <w:r>
        <w:t>almaya</w:t>
      </w:r>
      <w:proofErr w:type="spellEnd"/>
      <w:r>
        <w:t xml:space="preserve"> </w:t>
      </w:r>
      <w:proofErr w:type="spellStart"/>
      <w:r>
        <w:t>hak</w:t>
      </w:r>
      <w:proofErr w:type="spellEnd"/>
      <w:r>
        <w:t xml:space="preserve"> </w:t>
      </w:r>
      <w:proofErr w:type="spellStart"/>
      <w:r>
        <w:t>kazandı</w:t>
      </w:r>
      <w:proofErr w:type="spellEnd"/>
      <w:r>
        <w:t>.</w:t>
      </w:r>
    </w:p>
    <w:p w14:paraId="2F65611F" w14:textId="51F00C42" w:rsidR="00AB6092" w:rsidRPr="00430C3A" w:rsidRDefault="1CD9C914" w:rsidP="28B38F01">
      <w:pPr>
        <w:spacing w:before="240" w:after="240"/>
        <w:jc w:val="both"/>
        <w:rPr>
          <w:rFonts w:ascii="Aptos" w:eastAsia="Aptos" w:hAnsi="Aptos" w:cs="Aptos"/>
          <w:lang w:val="tr-TR"/>
        </w:rPr>
      </w:pPr>
      <w:r w:rsidRPr="28B38F01">
        <w:rPr>
          <w:lang w:val="tr-TR"/>
        </w:rPr>
        <w:t xml:space="preserve">Türkiye'de evsizlik sorunu, 6 Şubat 2023'te meydana gelen yıkıcı depremler sonrasında kritik bir </w:t>
      </w:r>
      <w:r w:rsidR="0C2379C3" w:rsidRPr="28B38F01">
        <w:rPr>
          <w:lang w:val="tr-TR"/>
        </w:rPr>
        <w:t>problem</w:t>
      </w:r>
      <w:r w:rsidR="78728E23" w:rsidRPr="28B38F01">
        <w:rPr>
          <w:lang w:val="tr-TR"/>
        </w:rPr>
        <w:t xml:space="preserve"> haline gelmiştir.</w:t>
      </w:r>
      <w:r w:rsidRPr="28B38F01">
        <w:rPr>
          <w:lang w:val="tr-TR"/>
        </w:rPr>
        <w:t xml:space="preserve"> Birleşmiş Milletler Kalkınma Programı (UNDP) verilerine göre, bu depremler sonucunda yaklaşık 1,5 milyon insan evsiz k</w:t>
      </w:r>
      <w:r w:rsidR="78728E23" w:rsidRPr="28B38F01">
        <w:rPr>
          <w:lang w:val="tr-TR"/>
        </w:rPr>
        <w:t>alırken</w:t>
      </w:r>
      <w:r w:rsidRPr="28B38F01">
        <w:rPr>
          <w:lang w:val="tr-TR"/>
        </w:rPr>
        <w:t>, birçok aile kalıcı konut çözümleri bulmakta</w:t>
      </w:r>
      <w:r w:rsidR="78728E23" w:rsidRPr="28B38F01">
        <w:rPr>
          <w:lang w:val="tr-TR"/>
        </w:rPr>
        <w:t xml:space="preserve"> </w:t>
      </w:r>
      <w:r w:rsidRPr="28B38F01">
        <w:rPr>
          <w:lang w:val="tr-TR"/>
        </w:rPr>
        <w:t>zorluk yaşama</w:t>
      </w:r>
      <w:r w:rsidR="7BA064B0" w:rsidRPr="28B38F01">
        <w:rPr>
          <w:lang w:val="tr-TR"/>
        </w:rPr>
        <w:t xml:space="preserve">ya devam etmektedir. </w:t>
      </w:r>
      <w:r w:rsidR="2AA39C5F" w:rsidRPr="28B38F01">
        <w:rPr>
          <w:lang w:val="tr-TR"/>
        </w:rPr>
        <w:t>H</w:t>
      </w:r>
      <w:r w:rsidR="11262E93" w:rsidRPr="28B38F01">
        <w:rPr>
          <w:lang w:val="tr-TR"/>
        </w:rPr>
        <w:t xml:space="preserve">abitat Derneği, </w:t>
      </w:r>
      <w:r w:rsidR="145ECDBB" w:rsidRPr="28B38F01">
        <w:rPr>
          <w:lang w:val="tr-TR"/>
        </w:rPr>
        <w:t xml:space="preserve">bu hibe desteğiyle depremden etkilenen </w:t>
      </w:r>
      <w:r w:rsidR="1E93E33F" w:rsidRPr="28B38F01">
        <w:rPr>
          <w:rFonts w:ascii="Aptos" w:eastAsia="Aptos" w:hAnsi="Aptos" w:cs="Aptos"/>
          <w:lang w:val="tr-TR"/>
        </w:rPr>
        <w:t>bireylere, dayanıklılıklarını artırmak ve istihdam edilebilirliklerini geliştirmek amacıyla psikososyal destek ve kapsamlı beceri eğitim</w:t>
      </w:r>
      <w:r w:rsidR="0F1B15BC" w:rsidRPr="28B38F01">
        <w:rPr>
          <w:rFonts w:ascii="Aptos" w:eastAsia="Aptos" w:hAnsi="Aptos" w:cs="Aptos"/>
          <w:lang w:val="tr-TR"/>
        </w:rPr>
        <w:t>leri</w:t>
      </w:r>
      <w:r w:rsidR="1E93E33F" w:rsidRPr="28B38F01">
        <w:rPr>
          <w:rFonts w:ascii="Aptos" w:eastAsia="Aptos" w:hAnsi="Aptos" w:cs="Aptos"/>
          <w:lang w:val="tr-TR"/>
        </w:rPr>
        <w:t xml:space="preserve"> sağla</w:t>
      </w:r>
      <w:r w:rsidR="5F4FEB72" w:rsidRPr="28B38F01">
        <w:rPr>
          <w:rFonts w:ascii="Aptos" w:eastAsia="Aptos" w:hAnsi="Aptos" w:cs="Aptos"/>
          <w:lang w:val="tr-TR"/>
        </w:rPr>
        <w:t>yacak.</w:t>
      </w:r>
      <w:r w:rsidR="00FFA4AC" w:rsidRPr="28B38F01">
        <w:rPr>
          <w:rFonts w:ascii="Aptos" w:eastAsia="Aptos" w:hAnsi="Aptos" w:cs="Aptos"/>
          <w:lang w:val="tr-TR"/>
        </w:rPr>
        <w:t xml:space="preserve"> </w:t>
      </w:r>
      <w:r w:rsidR="2B5A27EA" w:rsidRPr="00430C3A">
        <w:rPr>
          <w:rFonts w:ascii="Aptos" w:eastAsia="Aptos" w:hAnsi="Aptos" w:cs="Aptos"/>
          <w:lang w:val="tr-TR"/>
        </w:rPr>
        <w:t xml:space="preserve">Ayrıca, gençlere dijital ve finansal beceriler kazandırmayı ve </w:t>
      </w:r>
      <w:r w:rsidR="23311F6C" w:rsidRPr="00430C3A">
        <w:rPr>
          <w:rFonts w:ascii="Aptos" w:eastAsia="Aptos" w:hAnsi="Aptos" w:cs="Aptos"/>
          <w:lang w:val="tr-TR"/>
        </w:rPr>
        <w:t xml:space="preserve">gönüllü </w:t>
      </w:r>
      <w:r w:rsidR="2B5A27EA" w:rsidRPr="00430C3A">
        <w:rPr>
          <w:rFonts w:ascii="Aptos" w:eastAsia="Aptos" w:hAnsi="Aptos" w:cs="Aptos"/>
          <w:lang w:val="tr-TR"/>
        </w:rPr>
        <w:t>eğitmenler aracılığıyla sürekli destek sunarak toplulukların sürdürülebilir gelişimine katkıda bulunmayı hedefliyor.</w:t>
      </w:r>
    </w:p>
    <w:p w14:paraId="738830A3" w14:textId="36C0A2FA" w:rsidR="00AB6092" w:rsidRPr="00430C3A" w:rsidRDefault="1E72E7A3" w:rsidP="00340FFE">
      <w:pPr>
        <w:jc w:val="both"/>
        <w:rPr>
          <w:b/>
          <w:bCs/>
          <w:lang w:val="tr-TR"/>
        </w:rPr>
      </w:pPr>
      <w:r w:rsidRPr="00430C3A">
        <w:rPr>
          <w:b/>
          <w:bCs/>
          <w:lang w:val="tr-TR"/>
        </w:rPr>
        <w:t xml:space="preserve">Citi </w:t>
      </w:r>
      <w:r w:rsidR="57BA7DB9" w:rsidRPr="00430C3A">
        <w:rPr>
          <w:b/>
          <w:bCs/>
          <w:lang w:val="tr-TR"/>
        </w:rPr>
        <w:t>Vakfı</w:t>
      </w:r>
      <w:r w:rsidRPr="00430C3A">
        <w:rPr>
          <w:b/>
          <w:bCs/>
          <w:lang w:val="tr-TR"/>
        </w:rPr>
        <w:t>’</w:t>
      </w:r>
      <w:r w:rsidR="15D2CD18" w:rsidRPr="00430C3A">
        <w:rPr>
          <w:b/>
          <w:bCs/>
          <w:lang w:val="tr-TR"/>
        </w:rPr>
        <w:t>n</w:t>
      </w:r>
      <w:r w:rsidRPr="00430C3A">
        <w:rPr>
          <w:b/>
          <w:bCs/>
          <w:lang w:val="tr-TR"/>
        </w:rPr>
        <w:t>ın 2024 Küresel İnovasyon Yarışması, dünya genelinde evsizliği ele almak için yenilikçi yollar geliştiren</w:t>
      </w:r>
      <w:r w:rsidR="7902D760" w:rsidRPr="00430C3A">
        <w:rPr>
          <w:b/>
          <w:bCs/>
          <w:lang w:val="tr-TR"/>
        </w:rPr>
        <w:t xml:space="preserve"> sivil toplum</w:t>
      </w:r>
      <w:r w:rsidRPr="00430C3A">
        <w:rPr>
          <w:b/>
          <w:bCs/>
          <w:lang w:val="tr-TR"/>
        </w:rPr>
        <w:t xml:space="preserve"> kuruluşlarına </w:t>
      </w:r>
      <w:r w:rsidR="7902D760" w:rsidRPr="00430C3A">
        <w:rPr>
          <w:b/>
          <w:bCs/>
          <w:lang w:val="tr-TR"/>
        </w:rPr>
        <w:t xml:space="preserve">toplamda </w:t>
      </w:r>
      <w:r w:rsidRPr="00430C3A">
        <w:rPr>
          <w:b/>
          <w:bCs/>
          <w:lang w:val="tr-TR"/>
        </w:rPr>
        <w:t>25 milyon dolarlık destek sağlıyor.</w:t>
      </w:r>
    </w:p>
    <w:p w14:paraId="5FADAB0E" w14:textId="77777777" w:rsidR="00AB6092" w:rsidRPr="00430C3A" w:rsidRDefault="00AB6092" w:rsidP="00AB6092">
      <w:pPr>
        <w:jc w:val="both"/>
        <w:rPr>
          <w:lang w:val="tr-TR"/>
        </w:rPr>
      </w:pPr>
      <w:r w:rsidRPr="00430C3A">
        <w:rPr>
          <w:lang w:val="tr-TR"/>
        </w:rPr>
        <w:t>Habitat Derneği İcra Kurulu Başkanı Bora Caldu, konuyla ilgili yaptığı açıklamada şunları ifade etti:</w:t>
      </w:r>
    </w:p>
    <w:p w14:paraId="6EAA0A95" w14:textId="6231233B" w:rsidR="00AB6092" w:rsidRPr="005C50C8" w:rsidRDefault="1208288F" w:rsidP="28B38F01">
      <w:pPr>
        <w:jc w:val="both"/>
        <w:rPr>
          <w:lang w:val="tr-TR"/>
        </w:rPr>
      </w:pPr>
      <w:r w:rsidRPr="28B38F01">
        <w:rPr>
          <w:lang w:val="tr-TR"/>
        </w:rPr>
        <w:t xml:space="preserve">"Citi </w:t>
      </w:r>
      <w:r w:rsidR="7902D760" w:rsidRPr="28B38F01">
        <w:rPr>
          <w:lang w:val="tr-TR"/>
        </w:rPr>
        <w:t xml:space="preserve">Vakfı </w:t>
      </w:r>
      <w:r w:rsidRPr="28B38F01">
        <w:rPr>
          <w:lang w:val="tr-TR"/>
        </w:rPr>
        <w:t xml:space="preserve">tarafından Küresel İnovasyon Yarışması kapsamında </w:t>
      </w:r>
      <w:r w:rsidR="60C065F8" w:rsidRPr="000302F1">
        <w:rPr>
          <w:lang w:val="tr-TR"/>
        </w:rPr>
        <w:t>Yarına Değer</w:t>
      </w:r>
      <w:r w:rsidR="7FE14DDD" w:rsidRPr="000302F1">
        <w:rPr>
          <w:lang w:val="tr-TR"/>
        </w:rPr>
        <w:t xml:space="preserve"> </w:t>
      </w:r>
      <w:r w:rsidR="10AFA09E" w:rsidRPr="000302F1">
        <w:rPr>
          <w:lang w:val="tr-TR"/>
        </w:rPr>
        <w:t>P</w:t>
      </w:r>
      <w:r w:rsidR="7FE14DDD" w:rsidRPr="000302F1">
        <w:rPr>
          <w:lang w:val="tr-TR"/>
        </w:rPr>
        <w:t>rojesi</w:t>
      </w:r>
      <w:r w:rsidR="7FE14DDD" w:rsidRPr="28B38F01">
        <w:rPr>
          <w:lang w:val="tr-TR"/>
        </w:rPr>
        <w:t xml:space="preserve"> </w:t>
      </w:r>
      <w:r w:rsidRPr="28B38F01">
        <w:rPr>
          <w:lang w:val="tr-TR"/>
        </w:rPr>
        <w:t xml:space="preserve">ile seçilmekten büyük </w:t>
      </w:r>
      <w:r w:rsidR="7902D760" w:rsidRPr="28B38F01">
        <w:rPr>
          <w:lang w:val="tr-TR"/>
        </w:rPr>
        <w:t>mutluluk</w:t>
      </w:r>
      <w:r w:rsidRPr="28B38F01">
        <w:rPr>
          <w:lang w:val="tr-TR"/>
        </w:rPr>
        <w:t xml:space="preserve"> duyuyoruz. Bu </w:t>
      </w:r>
      <w:r w:rsidR="69402C84" w:rsidRPr="28B38F01">
        <w:rPr>
          <w:lang w:val="tr-TR"/>
        </w:rPr>
        <w:t>hibe desteği</w:t>
      </w:r>
      <w:r w:rsidRPr="28B38F01">
        <w:rPr>
          <w:lang w:val="tr-TR"/>
        </w:rPr>
        <w:t xml:space="preserve">, 6 Şubat'ta </w:t>
      </w:r>
      <w:r w:rsidR="7902D760" w:rsidRPr="28B38F01">
        <w:rPr>
          <w:lang w:val="tr-TR"/>
        </w:rPr>
        <w:t xml:space="preserve">ülkemizde </w:t>
      </w:r>
      <w:r w:rsidRPr="28B38F01">
        <w:rPr>
          <w:lang w:val="tr-TR"/>
        </w:rPr>
        <w:t xml:space="preserve">meydana gelen depremden etkilenen </w:t>
      </w:r>
      <w:r w:rsidR="00204410">
        <w:rPr>
          <w:lang w:val="tr-TR"/>
        </w:rPr>
        <w:t>illerdeki sosyal kalkınma odaklı</w:t>
      </w:r>
      <w:r w:rsidRPr="28B38F01">
        <w:rPr>
          <w:lang w:val="tr-TR"/>
        </w:rPr>
        <w:t xml:space="preserve"> çalışmalarımıza</w:t>
      </w:r>
      <w:r w:rsidR="00204410">
        <w:rPr>
          <w:lang w:val="tr-TR"/>
        </w:rPr>
        <w:t xml:space="preserve"> güçlü bir şekilde</w:t>
      </w:r>
      <w:r w:rsidRPr="28B38F01">
        <w:rPr>
          <w:lang w:val="tr-TR"/>
        </w:rPr>
        <w:t xml:space="preserve"> devam etmemizi sağlayacak.</w:t>
      </w:r>
      <w:r w:rsidR="627BD340" w:rsidRPr="28B38F01">
        <w:rPr>
          <w:lang w:val="tr-TR"/>
        </w:rPr>
        <w:t xml:space="preserve"> </w:t>
      </w:r>
      <w:r w:rsidR="00204410">
        <w:rPr>
          <w:lang w:val="tr-TR"/>
        </w:rPr>
        <w:t xml:space="preserve">Projemiz kapsamında; deprem bölgesindeki gençlere </w:t>
      </w:r>
      <w:r w:rsidR="0155EBC7" w:rsidRPr="00430C3A">
        <w:rPr>
          <w:rFonts w:ascii="Aptos" w:eastAsia="Aptos" w:hAnsi="Aptos" w:cs="Aptos"/>
          <w:lang w:val="tr-TR"/>
        </w:rPr>
        <w:t xml:space="preserve">psikososyal destek </w:t>
      </w:r>
      <w:r w:rsidR="008466C7" w:rsidRPr="00430C3A">
        <w:rPr>
          <w:rFonts w:ascii="Aptos" w:eastAsia="Aptos" w:hAnsi="Aptos" w:cs="Aptos"/>
          <w:lang w:val="tr-TR"/>
        </w:rPr>
        <w:t xml:space="preserve">sağlayacak </w:t>
      </w:r>
      <w:r w:rsidR="0155EBC7" w:rsidRPr="00430C3A">
        <w:rPr>
          <w:rFonts w:ascii="Aptos" w:eastAsia="Aptos" w:hAnsi="Aptos" w:cs="Aptos"/>
          <w:lang w:val="tr-TR"/>
        </w:rPr>
        <w:t>ve</w:t>
      </w:r>
      <w:r w:rsidR="008466C7" w:rsidRPr="00430C3A">
        <w:rPr>
          <w:rFonts w:ascii="Aptos" w:eastAsia="Aptos" w:hAnsi="Aptos" w:cs="Aptos"/>
          <w:lang w:val="tr-TR"/>
        </w:rPr>
        <w:t xml:space="preserve"> istihdam edilebilirliklerini destekleyici teknik</w:t>
      </w:r>
      <w:r w:rsidR="0155EBC7" w:rsidRPr="00430C3A">
        <w:rPr>
          <w:rFonts w:ascii="Aptos" w:eastAsia="Aptos" w:hAnsi="Aptos" w:cs="Aptos"/>
          <w:lang w:val="tr-TR"/>
        </w:rPr>
        <w:t xml:space="preserve"> eğitimler </w:t>
      </w:r>
      <w:r w:rsidR="008466C7" w:rsidRPr="00430C3A">
        <w:rPr>
          <w:rFonts w:ascii="Aptos" w:eastAsia="Aptos" w:hAnsi="Aptos" w:cs="Aptos"/>
          <w:lang w:val="tr-TR"/>
        </w:rPr>
        <w:t>vereceğiz</w:t>
      </w:r>
      <w:r w:rsidR="00204410" w:rsidRPr="00430C3A">
        <w:rPr>
          <w:rFonts w:ascii="Aptos" w:eastAsia="Aptos" w:hAnsi="Aptos" w:cs="Aptos"/>
          <w:lang w:val="tr-TR"/>
        </w:rPr>
        <w:t>. Böylelikle</w:t>
      </w:r>
      <w:r w:rsidR="008466C7" w:rsidRPr="00430C3A">
        <w:rPr>
          <w:rFonts w:ascii="Aptos" w:eastAsia="Aptos" w:hAnsi="Aptos" w:cs="Aptos"/>
          <w:lang w:val="tr-TR"/>
        </w:rPr>
        <w:t>,</w:t>
      </w:r>
      <w:r w:rsidR="0155EBC7" w:rsidRPr="00430C3A">
        <w:rPr>
          <w:rFonts w:ascii="Aptos" w:eastAsia="Aptos" w:hAnsi="Aptos" w:cs="Aptos"/>
          <w:lang w:val="tr-TR"/>
        </w:rPr>
        <w:t xml:space="preserve"> hayatlarını yeniden inşa etmeleri için gerekli becerileri kazandırmayı</w:t>
      </w:r>
      <w:r w:rsidR="4B06A40A" w:rsidRPr="00430C3A">
        <w:rPr>
          <w:rFonts w:ascii="Aptos" w:eastAsia="Aptos" w:hAnsi="Aptos" w:cs="Aptos"/>
          <w:lang w:val="tr-TR"/>
        </w:rPr>
        <w:t xml:space="preserve"> </w:t>
      </w:r>
      <w:r w:rsidR="0155EBC7" w:rsidRPr="00430C3A">
        <w:rPr>
          <w:rFonts w:ascii="Aptos" w:eastAsia="Aptos" w:hAnsi="Aptos" w:cs="Aptos"/>
          <w:lang w:val="tr-TR"/>
        </w:rPr>
        <w:t xml:space="preserve">hedefliyoruz. </w:t>
      </w:r>
      <w:r w:rsidR="69402C84" w:rsidRPr="28B38F01">
        <w:rPr>
          <w:lang w:val="tr-TR"/>
        </w:rPr>
        <w:t xml:space="preserve">Bu </w:t>
      </w:r>
      <w:r w:rsidR="627BD340" w:rsidRPr="28B38F01">
        <w:rPr>
          <w:lang w:val="tr-TR"/>
        </w:rPr>
        <w:t>yaklaşım, m</w:t>
      </w:r>
      <w:r w:rsidRPr="28B38F01">
        <w:rPr>
          <w:lang w:val="tr-TR"/>
        </w:rPr>
        <w:t xml:space="preserve">evcut çabalarımızı güçlendirmenin yanı sıra, Türkiye ve </w:t>
      </w:r>
      <w:r w:rsidR="7902D760" w:rsidRPr="28B38F01">
        <w:rPr>
          <w:lang w:val="tr-TR"/>
        </w:rPr>
        <w:t xml:space="preserve">başka ülkelerde de </w:t>
      </w:r>
      <w:r w:rsidRPr="28B38F01">
        <w:rPr>
          <w:lang w:val="tr-TR"/>
        </w:rPr>
        <w:t>uygulanabilir</w:t>
      </w:r>
      <w:r w:rsidR="69402C84" w:rsidRPr="28B38F01">
        <w:rPr>
          <w:lang w:val="tr-TR"/>
        </w:rPr>
        <w:t>,</w:t>
      </w:r>
      <w:r w:rsidRPr="28B38F01">
        <w:rPr>
          <w:lang w:val="tr-TR"/>
        </w:rPr>
        <w:t xml:space="preserve"> uzun vadeli bir destek modeli oluşturulmasına katkıda bulun</w:t>
      </w:r>
      <w:r w:rsidR="5E1A3F80" w:rsidRPr="28B38F01">
        <w:rPr>
          <w:lang w:val="tr-TR"/>
        </w:rPr>
        <w:t>acak</w:t>
      </w:r>
      <w:r w:rsidRPr="28B38F01">
        <w:rPr>
          <w:lang w:val="tr-TR"/>
        </w:rPr>
        <w:t>."</w:t>
      </w:r>
    </w:p>
    <w:p w14:paraId="161BF0D0" w14:textId="645A6150" w:rsidR="00AB6092" w:rsidRPr="00430C3A" w:rsidRDefault="69EA854D" w:rsidP="00F55C25">
      <w:pPr>
        <w:jc w:val="both"/>
        <w:rPr>
          <w:lang w:val="tr-TR"/>
        </w:rPr>
      </w:pPr>
      <w:r w:rsidRPr="00430C3A">
        <w:rPr>
          <w:lang w:val="tr-TR"/>
        </w:rPr>
        <w:t xml:space="preserve">Citi </w:t>
      </w:r>
      <w:r w:rsidR="2E967261" w:rsidRPr="00430C3A">
        <w:rPr>
          <w:lang w:val="tr-TR"/>
        </w:rPr>
        <w:t>Vakfı</w:t>
      </w:r>
      <w:r w:rsidRPr="00430C3A">
        <w:rPr>
          <w:lang w:val="tr-TR"/>
        </w:rPr>
        <w:t xml:space="preserve"> Başkanı ve Citi Topluluk Yatırımları &amp; Geliştirme Başkanı Brandee McHale, konuyla ilgili şu açıklamayı yaptı:</w:t>
      </w:r>
    </w:p>
    <w:p w14:paraId="35A06553" w14:textId="7A6380EA" w:rsidR="00F55C25" w:rsidRPr="00430C3A" w:rsidRDefault="69EA854D" w:rsidP="00F55C25">
      <w:pPr>
        <w:jc w:val="both"/>
        <w:rPr>
          <w:lang w:val="tr-TR"/>
        </w:rPr>
      </w:pPr>
      <w:r w:rsidRPr="00430C3A">
        <w:rPr>
          <w:lang w:val="tr-TR"/>
        </w:rPr>
        <w:lastRenderedPageBreak/>
        <w:t>“2023 başında ilk Küresel İnovasyon Yarışması'nı başlattığımızdan bu yana, topluluk temelli çözümlerin sahada etkileri hızlandırabileceğini bir kez daha gördük. Bu hibe desteğini 'katali</w:t>
      </w:r>
      <w:r w:rsidR="7902D760" w:rsidRPr="00430C3A">
        <w:rPr>
          <w:lang w:val="tr-TR"/>
        </w:rPr>
        <w:t>zör</w:t>
      </w:r>
      <w:r w:rsidRPr="00430C3A">
        <w:rPr>
          <w:lang w:val="tr-TR"/>
        </w:rPr>
        <w:t>' olarak adlandırıyoruz çünkü düşük gelirli topluluklar üzerinde çarpan etkisi yaratabiliyor. Her bir kuruluş, bugün kriz içinde olan insanların yaşamlarını doğrudan etkilerken, aynı zamanda yarın başka topluluklarda da uygulanabilecek modeller yaratıyor.”</w:t>
      </w:r>
    </w:p>
    <w:p w14:paraId="655BFF43" w14:textId="7E665AAC" w:rsidR="00F55C25" w:rsidRPr="00430C3A" w:rsidRDefault="00F55C25" w:rsidP="00F55C25">
      <w:pPr>
        <w:jc w:val="both"/>
        <w:rPr>
          <w:lang w:val="tr-TR"/>
        </w:rPr>
      </w:pPr>
      <w:r w:rsidRPr="00430C3A">
        <w:rPr>
          <w:lang w:val="tr-TR"/>
        </w:rPr>
        <w:t>Habitat Derneği</w:t>
      </w:r>
      <w:r w:rsidR="00AB6092" w:rsidRPr="00430C3A">
        <w:rPr>
          <w:lang w:val="tr-TR"/>
        </w:rPr>
        <w:t xml:space="preserve">, Proje Yöneticisi Merve Nemutlu </w:t>
      </w:r>
      <w:r w:rsidRPr="00430C3A">
        <w:rPr>
          <w:lang w:val="tr-TR"/>
        </w:rPr>
        <w:t>şunları ekledi:</w:t>
      </w:r>
    </w:p>
    <w:p w14:paraId="753EBFD1" w14:textId="45B6FBA1" w:rsidR="00F55C25" w:rsidRPr="00430C3A" w:rsidRDefault="78728E23" w:rsidP="00F55C25">
      <w:pPr>
        <w:jc w:val="both"/>
        <w:rPr>
          <w:lang w:val="tr-TR"/>
        </w:rPr>
      </w:pPr>
      <w:r w:rsidRPr="00430C3A">
        <w:rPr>
          <w:lang w:val="tr-TR"/>
        </w:rPr>
        <w:t>“</w:t>
      </w:r>
      <w:r w:rsidR="5E1A3F80" w:rsidRPr="00430C3A">
        <w:rPr>
          <w:lang w:val="tr-TR"/>
        </w:rPr>
        <w:t>Proje kapsamında hayata geçiril</w:t>
      </w:r>
      <w:r w:rsidR="10AFA09E" w:rsidRPr="00430C3A">
        <w:rPr>
          <w:lang w:val="tr-TR"/>
        </w:rPr>
        <w:t>ecek</w:t>
      </w:r>
      <w:r w:rsidR="5E1A3F80" w:rsidRPr="00430C3A">
        <w:rPr>
          <w:lang w:val="tr-TR"/>
        </w:rPr>
        <w:t xml:space="preserve"> </w:t>
      </w:r>
      <w:r w:rsidR="5597E591" w:rsidRPr="00430C3A">
        <w:rPr>
          <w:lang w:val="tr-TR"/>
        </w:rPr>
        <w:t xml:space="preserve">faaliyetlerin </w:t>
      </w:r>
      <w:r w:rsidR="40014156" w:rsidRPr="00430C3A">
        <w:rPr>
          <w:lang w:val="tr-TR"/>
        </w:rPr>
        <w:t xml:space="preserve">sürdürülebilir </w:t>
      </w:r>
      <w:r w:rsidR="1293CD96" w:rsidRPr="00430C3A">
        <w:rPr>
          <w:lang w:val="tr-TR"/>
        </w:rPr>
        <w:t>etkisi</w:t>
      </w:r>
      <w:r w:rsidR="5E1A3F80" w:rsidRPr="00430C3A">
        <w:rPr>
          <w:lang w:val="tr-TR"/>
        </w:rPr>
        <w:t>, saha ekibimiz ve gönüllülerimizin özverili çabaları, yerel bilgi birikimimiz ve güçlü ilişkilerimiz sayesinde sağlanacaktır.</w:t>
      </w:r>
      <w:r w:rsidRPr="00430C3A">
        <w:rPr>
          <w:lang w:val="tr-TR"/>
        </w:rPr>
        <w:t xml:space="preserve"> </w:t>
      </w:r>
      <w:r w:rsidR="5E1A3F80" w:rsidRPr="00430C3A">
        <w:rPr>
          <w:lang w:val="tr-TR"/>
        </w:rPr>
        <w:t>Bu kaynakları kullanarak, faydalanıcılara etkili bir şekilde ulaşmayı ve depremden etkilenen bireylerin özel ihtiyaçlarını karşılamak amacıyla kamu kurumları, belediyeler, çeşitli sivil toplum kuruluşları ve ilgili yerel paydaşlarla iş birliği yapmayı</w:t>
      </w:r>
      <w:r w:rsidR="10AFA09E" w:rsidRPr="00430C3A">
        <w:rPr>
          <w:lang w:val="tr-TR"/>
        </w:rPr>
        <w:t xml:space="preserve"> hedefliyoruz</w:t>
      </w:r>
      <w:r w:rsidR="5E1A3F80" w:rsidRPr="00430C3A">
        <w:rPr>
          <w:lang w:val="tr-TR"/>
        </w:rPr>
        <w:t>.</w:t>
      </w:r>
      <w:r w:rsidR="7902D760" w:rsidRPr="00430C3A">
        <w:rPr>
          <w:lang w:val="tr-TR"/>
        </w:rPr>
        <w:t>”</w:t>
      </w:r>
    </w:p>
    <w:p w14:paraId="548EC858" w14:textId="11043756" w:rsidR="00340FFE" w:rsidRPr="00430C3A" w:rsidRDefault="69EA854D" w:rsidP="28B38F01">
      <w:pPr>
        <w:jc w:val="both"/>
        <w:rPr>
          <w:lang w:val="tr-TR"/>
        </w:rPr>
      </w:pPr>
      <w:r w:rsidRPr="00430C3A">
        <w:rPr>
          <w:lang w:val="tr-TR"/>
        </w:rPr>
        <w:t xml:space="preserve">Habitat Derneği, bu hibe ile birlikte dünya çapında evsizlik sorununa çözüm arayan </w:t>
      </w:r>
      <w:r w:rsidR="7902D760" w:rsidRPr="00430C3A">
        <w:rPr>
          <w:lang w:val="tr-TR"/>
        </w:rPr>
        <w:t xml:space="preserve">sivil toplum </w:t>
      </w:r>
      <w:r w:rsidRPr="00430C3A">
        <w:rPr>
          <w:lang w:val="tr-TR"/>
        </w:rPr>
        <w:t>kuruluşlarıyla birlikte bir öğrenme topluluğuna ve küresel ağa erişim fırsatına da sahip olacak.</w:t>
      </w:r>
      <w:r w:rsidR="7C9F1E5D" w:rsidRPr="00430C3A">
        <w:rPr>
          <w:rFonts w:ascii="Aptos" w:eastAsia="Aptos" w:hAnsi="Aptos" w:cs="Aptos"/>
          <w:lang w:val="tr-TR"/>
        </w:rPr>
        <w:t xml:space="preserve"> Citi Vakfı'nın Küresel İnovasyon Yarışması hakkında daha fazla bilgi için lütfen </w:t>
      </w:r>
      <w:hyperlink r:id="rId4">
        <w:r w:rsidR="7C9F1E5D" w:rsidRPr="00430C3A">
          <w:rPr>
            <w:rStyle w:val="Hyperlink"/>
            <w:rFonts w:ascii="Aptos" w:eastAsia="Aptos" w:hAnsi="Aptos" w:cs="Aptos"/>
            <w:lang w:val="tr-TR"/>
          </w:rPr>
          <w:t>citifoundation.com/challenge</w:t>
        </w:r>
      </w:hyperlink>
      <w:r w:rsidR="7C9F1E5D" w:rsidRPr="00430C3A">
        <w:rPr>
          <w:rFonts w:ascii="Aptos" w:eastAsia="Aptos" w:hAnsi="Aptos" w:cs="Aptos"/>
          <w:lang w:val="tr-TR"/>
        </w:rPr>
        <w:t xml:space="preserve"> adresini ziyaret edin.</w:t>
      </w:r>
    </w:p>
    <w:p w14:paraId="3E06512A" w14:textId="0AF0EB29" w:rsidR="28B38F01" w:rsidRPr="00430C3A" w:rsidRDefault="28B38F01" w:rsidP="28B38F01">
      <w:pPr>
        <w:jc w:val="both"/>
        <w:rPr>
          <w:lang w:val="tr-TR"/>
        </w:rPr>
      </w:pPr>
    </w:p>
    <w:p w14:paraId="7FE90AAD" w14:textId="77777777" w:rsidR="00340FFE" w:rsidRPr="00430C3A" w:rsidRDefault="00340FFE" w:rsidP="00340FFE">
      <w:pPr>
        <w:jc w:val="both"/>
        <w:rPr>
          <w:b/>
          <w:bCs/>
          <w:lang w:val="tr-TR"/>
        </w:rPr>
      </w:pPr>
      <w:r w:rsidRPr="00430C3A">
        <w:rPr>
          <w:b/>
          <w:bCs/>
          <w:lang w:val="tr-TR"/>
        </w:rPr>
        <w:t>Habitat Derneği Hakkında</w:t>
      </w:r>
    </w:p>
    <w:p w14:paraId="523C495C" w14:textId="352548FF" w:rsidR="00F55C25" w:rsidRPr="00430C3A" w:rsidRDefault="1E72E7A3" w:rsidP="009A6EFD">
      <w:pPr>
        <w:jc w:val="both"/>
        <w:rPr>
          <w:lang w:val="tr-TR"/>
        </w:rPr>
      </w:pPr>
      <w:r w:rsidRPr="00430C3A">
        <w:rPr>
          <w:lang w:val="tr-TR"/>
        </w:rPr>
        <w:t>Habitat Derneği (Habitat), dijitalleşen dünyaya uyumlu, sürdürülebilir kalkınmaya yönelik ve güçlü ortaklıklar üzerine kurulu, toplumsal kapasite geliştirme ve etki odaklı projeler üreten bir sivil toplum kuruluşudur. 1997 yılından bu yana, din, dil, ırk, siyasi görüş, cinsiyet kimliği ve cinsel yönelim fark etmeksizin Türkiye'nin 81 ilinde, binlerce gönüllüyle toplumun tüm kesimlerine yönelik faaliyetler yürütmektedir. Gücünü uluslararası ağlardan, bilgi birikiminden ve Türkiye genelindeki gönüllülerinin pozitif enerjisinden alan Habitat; girişimcilik, dijital dönüşüm, kapsayıcı ve sürdürülebilir büyüme alanlarında çalışmalarına devam ederken, yürüttüğü ve üyesi olduğu ulusal ve uluslararası ağlar ve ortaklıklarla Türkiye toplumunun</w:t>
      </w:r>
      <w:r w:rsidR="198A819C" w:rsidRPr="00430C3A">
        <w:rPr>
          <w:lang w:val="tr-TR"/>
        </w:rPr>
        <w:t xml:space="preserve"> </w:t>
      </w:r>
      <w:r w:rsidRPr="00430C3A">
        <w:rPr>
          <w:lang w:val="tr-TR"/>
        </w:rPr>
        <w:t>kalkınmasına destek vermektedi</w:t>
      </w:r>
      <w:r w:rsidR="198A819C" w:rsidRPr="00430C3A">
        <w:rPr>
          <w:lang w:val="tr-TR"/>
        </w:rPr>
        <w:t>r.</w:t>
      </w:r>
      <w:r w:rsidR="00340FFE" w:rsidRPr="00430C3A">
        <w:rPr>
          <w:lang w:val="tr-TR"/>
        </w:rPr>
        <w:br/>
      </w:r>
      <w:r w:rsidR="00340FFE" w:rsidRPr="00430C3A">
        <w:rPr>
          <w:lang w:val="tr-TR"/>
        </w:rPr>
        <w:br/>
      </w:r>
      <w:r w:rsidR="00340FFE" w:rsidRPr="00430C3A">
        <w:rPr>
          <w:lang w:val="tr-TR"/>
        </w:rPr>
        <w:br/>
      </w:r>
      <w:r w:rsidR="00340FFE" w:rsidRPr="00430C3A">
        <w:rPr>
          <w:lang w:val="tr-TR"/>
        </w:rPr>
        <w:br/>
      </w:r>
      <w:r w:rsidR="00340FFE" w:rsidRPr="00430C3A">
        <w:rPr>
          <w:lang w:val="tr-TR"/>
        </w:rPr>
        <w:br/>
      </w:r>
    </w:p>
    <w:p w14:paraId="4BC1410D" w14:textId="42EB6D2D" w:rsidR="00F55C25" w:rsidRPr="00430C3A" w:rsidRDefault="00F55C25" w:rsidP="009A6EFD">
      <w:pPr>
        <w:jc w:val="both"/>
        <w:rPr>
          <w:lang w:val="tr-TR"/>
        </w:rPr>
      </w:pPr>
    </w:p>
    <w:p w14:paraId="3CD581BE" w14:textId="18B2F4E6" w:rsidR="00F55C25" w:rsidRPr="00430C3A" w:rsidRDefault="00340FFE" w:rsidP="009A6EFD">
      <w:pPr>
        <w:jc w:val="both"/>
        <w:rPr>
          <w:lang w:val="tr-TR"/>
        </w:rPr>
      </w:pPr>
      <w:r w:rsidRPr="00430C3A">
        <w:rPr>
          <w:lang w:val="tr-TR"/>
        </w:rPr>
        <w:lastRenderedPageBreak/>
        <w:br/>
      </w:r>
    </w:p>
    <w:p w14:paraId="1350BD8F" w14:textId="0E34EA9A" w:rsidR="00F55C25" w:rsidRDefault="00F55C25" w:rsidP="00F55C25">
      <w:pPr>
        <w:pBdr>
          <w:bottom w:val="single" w:sz="6" w:space="3" w:color="auto"/>
        </w:pBdr>
        <w:spacing w:after="120" w:line="320" w:lineRule="atLeast"/>
        <w:jc w:val="both"/>
        <w:rPr>
          <w:rFonts w:ascii="SoDo Sans" w:hAnsi="SoDo Sans" w:cs="Tahoma"/>
          <w:b/>
          <w:sz w:val="20"/>
          <w:szCs w:val="20"/>
        </w:rPr>
      </w:pPr>
      <w:r w:rsidRPr="00F55C25">
        <w:rPr>
          <w:rFonts w:ascii="SoDo Sans" w:hAnsi="SoDo Sans" w:cs="Tahoma"/>
          <w:b/>
          <w:sz w:val="20"/>
          <w:szCs w:val="20"/>
          <w:lang w:val="en"/>
        </w:rPr>
        <w:t xml:space="preserve">Press Release </w:t>
      </w:r>
      <w:r w:rsidRPr="00AE6144">
        <w:rPr>
          <w:rFonts w:ascii="SoDo Sans" w:hAnsi="SoDo Sans" w:cs="Tahoma"/>
          <w:b/>
          <w:sz w:val="20"/>
          <w:szCs w:val="20"/>
        </w:rPr>
        <w:tab/>
        <w:t xml:space="preserve">                                                                                          </w:t>
      </w:r>
      <w:r>
        <w:rPr>
          <w:rFonts w:ascii="SoDo Sans" w:hAnsi="SoDo Sans" w:cs="Tahoma"/>
          <w:b/>
          <w:sz w:val="20"/>
          <w:szCs w:val="20"/>
        </w:rPr>
        <w:t xml:space="preserve">                                              </w:t>
      </w:r>
      <w:r w:rsidRPr="00AE6144">
        <w:rPr>
          <w:rFonts w:ascii="SoDo Sans" w:hAnsi="SoDo Sans" w:cs="Tahoma"/>
          <w:b/>
          <w:sz w:val="20"/>
          <w:szCs w:val="20"/>
        </w:rPr>
        <w:t xml:space="preserve"> </w:t>
      </w:r>
      <w:r w:rsidRPr="00F55C25">
        <w:rPr>
          <w:rFonts w:ascii="SoDo Sans" w:hAnsi="SoDo Sans" w:cs="Tahoma"/>
          <w:b/>
          <w:sz w:val="20"/>
          <w:szCs w:val="20"/>
        </w:rPr>
        <w:t>October</w:t>
      </w:r>
      <w:r>
        <w:rPr>
          <w:rFonts w:ascii="SoDo Sans" w:hAnsi="SoDo Sans" w:cs="Tahoma"/>
          <w:b/>
          <w:sz w:val="20"/>
          <w:szCs w:val="20"/>
        </w:rPr>
        <w:t xml:space="preserve"> </w:t>
      </w:r>
      <w:r w:rsidRPr="00AE6144">
        <w:rPr>
          <w:rFonts w:ascii="SoDo Sans" w:hAnsi="SoDo Sans" w:cs="Tahoma"/>
          <w:b/>
          <w:sz w:val="20"/>
          <w:szCs w:val="20"/>
        </w:rPr>
        <w:t>2024</w:t>
      </w:r>
    </w:p>
    <w:p w14:paraId="422EAA86" w14:textId="77777777" w:rsidR="00F55C25" w:rsidRDefault="00F55C25" w:rsidP="00F55C25">
      <w:pPr>
        <w:jc w:val="center"/>
        <w:rPr>
          <w:b/>
          <w:bCs/>
        </w:rPr>
      </w:pPr>
    </w:p>
    <w:p w14:paraId="735150DB" w14:textId="2AB022AA" w:rsidR="00F55C25" w:rsidRPr="00F55C25" w:rsidRDefault="00F55C25" w:rsidP="00F55C25">
      <w:pPr>
        <w:jc w:val="center"/>
        <w:rPr>
          <w:b/>
          <w:bCs/>
        </w:rPr>
      </w:pPr>
      <w:r w:rsidRPr="00F55C25">
        <w:rPr>
          <w:b/>
          <w:bCs/>
        </w:rPr>
        <w:t>Habitat Association Among the Organizations Awarded a $500,000 Grant by Citi Foundation in the 2024 Global Innovation Challenge</w:t>
      </w:r>
    </w:p>
    <w:p w14:paraId="1197E583" w14:textId="77777777" w:rsidR="00F55C25" w:rsidRDefault="00F55C25" w:rsidP="00F55C25">
      <w:pPr>
        <w:jc w:val="both"/>
      </w:pPr>
    </w:p>
    <w:p w14:paraId="11025463" w14:textId="6F76D009" w:rsidR="00F55C25" w:rsidRDefault="00F55C25" w:rsidP="00F55C25">
      <w:pPr>
        <w:jc w:val="both"/>
      </w:pPr>
      <w:r>
        <w:t xml:space="preserve">Habitat Association has been selected as one of 50 community organizations worldwide working to address homelessness </w:t>
      </w:r>
      <w:del w:id="0" w:author="Gomersall, Amal [ESPA]" w:date="2024-10-03T10:10:00Z">
        <w:r w:rsidDel="00430C3A">
          <w:delText>and has earned</w:delText>
        </w:r>
      </w:del>
      <w:ins w:id="1" w:author="Gomersall, Amal [ESPA]" w:date="2024-10-03T10:10:00Z">
        <w:r w:rsidR="00430C3A">
          <w:t>securing</w:t>
        </w:r>
      </w:ins>
      <w:r>
        <w:t xml:space="preserve"> a grant from Citi Foundation’s 2024 Global Innovation Challenge.</w:t>
      </w:r>
    </w:p>
    <w:p w14:paraId="115ECE01" w14:textId="774B6F7D" w:rsidR="00F55C25" w:rsidRPr="004071F5" w:rsidRDefault="36153205" w:rsidP="28B38F01">
      <w:pPr>
        <w:spacing w:before="240" w:after="240"/>
        <w:jc w:val="both"/>
        <w:rPr>
          <w:b/>
          <w:bCs/>
        </w:rPr>
      </w:pPr>
      <w:r w:rsidRPr="28B38F01">
        <w:rPr>
          <w:rFonts w:ascii="Aptos" w:eastAsia="Aptos" w:hAnsi="Aptos" w:cs="Aptos"/>
        </w:rPr>
        <w:t xml:space="preserve">The issue of homelessness in Turkey has become a critical problem following the devastating earthquakes on February 6, 2023. According to data from the United Nations Development Program (UNDP), approximately 1.5 million people were left homeless </w:t>
      </w:r>
      <w:proofErr w:type="gramStart"/>
      <w:r w:rsidRPr="28B38F01">
        <w:rPr>
          <w:rFonts w:ascii="Aptos" w:eastAsia="Aptos" w:hAnsi="Aptos" w:cs="Aptos"/>
        </w:rPr>
        <w:t>as a result of</w:t>
      </w:r>
      <w:proofErr w:type="gramEnd"/>
      <w:r w:rsidRPr="28B38F01">
        <w:rPr>
          <w:rFonts w:ascii="Aptos" w:eastAsia="Aptos" w:hAnsi="Aptos" w:cs="Aptos"/>
        </w:rPr>
        <w:t xml:space="preserve"> these earthquakes, and many families continue to struggle to find permanent housing solutions. With this grant support, Habitat Association will provide psychosocial support and comprehensive skills training to individuals affected by the earthquake to enhance their resilience and improve their employability. Additionally, the program aims to equip young people with digital and financial skills and to contribute to the sustainable development of communities by offering ongoing support through volunteer trainers. </w:t>
      </w:r>
    </w:p>
    <w:p w14:paraId="4C0BD6E0" w14:textId="5893FFAB" w:rsidR="00F55C25" w:rsidRPr="004071F5" w:rsidRDefault="69EA854D" w:rsidP="28B38F01">
      <w:pPr>
        <w:spacing w:before="240" w:after="240"/>
        <w:jc w:val="both"/>
        <w:rPr>
          <w:b/>
          <w:bCs/>
        </w:rPr>
      </w:pPr>
      <w:r w:rsidRPr="28B38F01">
        <w:rPr>
          <w:b/>
          <w:bCs/>
        </w:rPr>
        <w:t>Citi Foundation’s 2024 Global Innovation Challenge provides $25 million in support to community organizations worldwide, aiming to develop innovative approaches to address homelessness.</w:t>
      </w:r>
    </w:p>
    <w:p w14:paraId="0C984DC5" w14:textId="140EFD7F" w:rsidR="005C50C8" w:rsidRPr="005C50C8" w:rsidRDefault="5EF6C0FB" w:rsidP="28B38F01">
      <w:pPr>
        <w:jc w:val="both"/>
      </w:pPr>
      <w:r w:rsidRPr="28B38F01">
        <w:rPr>
          <w:rFonts w:ascii="Aptos" w:eastAsia="Aptos" w:hAnsi="Aptos" w:cs="Aptos"/>
        </w:rPr>
        <w:t xml:space="preserve">"We are delighted to be selected for the 'Resilience through Improving Skills and Social Empowerment - RISE Project' as part of the </w:t>
      </w:r>
      <w:ins w:id="2" w:author="Gomersall, Amal [ESPA]" w:date="2024-10-03T10:12:00Z">
        <w:r w:rsidR="00430C3A">
          <w:rPr>
            <w:rFonts w:ascii="Aptos" w:eastAsia="Aptos" w:hAnsi="Aptos" w:cs="Aptos"/>
          </w:rPr>
          <w:t xml:space="preserve">Citi Foundation’s </w:t>
        </w:r>
      </w:ins>
      <w:r w:rsidRPr="28B38F01">
        <w:rPr>
          <w:rFonts w:ascii="Aptos" w:eastAsia="Aptos" w:hAnsi="Aptos" w:cs="Aptos"/>
        </w:rPr>
        <w:t>2024 Global Innovation Challenge</w:t>
      </w:r>
      <w:del w:id="3" w:author="Gomersall, Amal [ESPA]" w:date="2024-10-03T10:12:00Z">
        <w:r w:rsidRPr="28B38F01" w:rsidDel="00430C3A">
          <w:rPr>
            <w:rFonts w:ascii="Aptos" w:eastAsia="Aptos" w:hAnsi="Aptos" w:cs="Aptos"/>
          </w:rPr>
          <w:delText xml:space="preserve"> organized by the Citi Foundation</w:delText>
        </w:r>
      </w:del>
      <w:r w:rsidR="5C9A4CEF" w:rsidRPr="28B38F01">
        <w:rPr>
          <w:rFonts w:ascii="Aptos" w:eastAsia="Aptos" w:hAnsi="Aptos" w:cs="Aptos"/>
        </w:rPr>
        <w:t>” said Bora Caldu, Chair of the Executive Com</w:t>
      </w:r>
      <w:r w:rsidR="152B7B28" w:rsidRPr="28B38F01">
        <w:rPr>
          <w:rFonts w:ascii="Aptos" w:eastAsia="Aptos" w:hAnsi="Aptos" w:cs="Aptos"/>
        </w:rPr>
        <w:t>m</w:t>
      </w:r>
      <w:r w:rsidR="5C9A4CEF" w:rsidRPr="28B38F01">
        <w:rPr>
          <w:rFonts w:ascii="Aptos" w:eastAsia="Aptos" w:hAnsi="Aptos" w:cs="Aptos"/>
        </w:rPr>
        <w:t>itte</w:t>
      </w:r>
      <w:r w:rsidR="625D7B1E" w:rsidRPr="28B38F01">
        <w:rPr>
          <w:rFonts w:ascii="Aptos" w:eastAsia="Aptos" w:hAnsi="Aptos" w:cs="Aptos"/>
        </w:rPr>
        <w:t>e</w:t>
      </w:r>
      <w:r w:rsidR="5C9A4CEF" w:rsidRPr="28B38F01">
        <w:rPr>
          <w:rFonts w:ascii="Aptos" w:eastAsia="Aptos" w:hAnsi="Aptos" w:cs="Aptos"/>
        </w:rPr>
        <w:t xml:space="preserve"> a</w:t>
      </w:r>
      <w:r w:rsidR="3A55FDBB" w:rsidRPr="28B38F01">
        <w:rPr>
          <w:rFonts w:ascii="Aptos" w:eastAsia="Aptos" w:hAnsi="Aptos" w:cs="Aptos"/>
        </w:rPr>
        <w:t>t Habitat Association</w:t>
      </w:r>
      <w:ins w:id="4" w:author="Gomersall, Amal [ESPA]" w:date="2024-10-03T10:12:00Z">
        <w:r w:rsidR="00430C3A">
          <w:rPr>
            <w:rFonts w:ascii="Aptos" w:eastAsia="Aptos" w:hAnsi="Aptos" w:cs="Aptos"/>
          </w:rPr>
          <w:t>.</w:t>
        </w:r>
      </w:ins>
      <w:r w:rsidRPr="28B38F01">
        <w:rPr>
          <w:rFonts w:ascii="Aptos" w:eastAsia="Aptos" w:hAnsi="Aptos" w:cs="Aptos"/>
        </w:rPr>
        <w:t xml:space="preserve"> </w:t>
      </w:r>
      <w:ins w:id="5" w:author="Gomersall, Amal [ESPA]" w:date="2024-10-03T10:12:00Z">
        <w:r w:rsidR="00430C3A">
          <w:rPr>
            <w:rFonts w:ascii="Aptos" w:eastAsia="Aptos" w:hAnsi="Aptos" w:cs="Aptos"/>
          </w:rPr>
          <w:t>“</w:t>
        </w:r>
      </w:ins>
      <w:r w:rsidRPr="28B38F01">
        <w:rPr>
          <w:rFonts w:ascii="Aptos" w:eastAsia="Aptos" w:hAnsi="Aptos" w:cs="Aptos"/>
        </w:rPr>
        <w:t>This grant support will enable us to continue our vital work in empowering communities affected by the earthquake that struck our country on February 6. By providing individuals with psychosocial support and training, we aim to equip them with the necessary skills to rebuild their lives and enhance their resilience. This approach will not only strengthen our existing efforts but also contribute to the creation of a sustainable support model that can be implemented in Turkey and other countries."</w:t>
      </w:r>
      <w:r w:rsidR="78728E23">
        <w:t xml:space="preserve"> </w:t>
      </w:r>
    </w:p>
    <w:p w14:paraId="5C5D128E" w14:textId="25CC1FC8" w:rsidR="78728E23" w:rsidRDefault="78728E23" w:rsidP="28B38F01">
      <w:pPr>
        <w:jc w:val="both"/>
      </w:pPr>
      <w:r>
        <w:t xml:space="preserve">“Since launching the inaugural Global Innovation Challenge in early 2023, we’ve continued to see how community-based solutions are poised to accelerate impact on the ground,” said </w:t>
      </w:r>
      <w:r>
        <w:lastRenderedPageBreak/>
        <w:t xml:space="preserve">Brandee McHale, President of the Citi Foundation and Head of Citi Community Investing &amp; Development. “We call this grant support ‘catalytic’ given the multiplier effect it can have on low-income communities. Each organization will not only directly impact the lives of people in crisis today, but also create models that can be replicated in other communities around the world tomorrow.” </w:t>
      </w:r>
    </w:p>
    <w:p w14:paraId="17053E93" w14:textId="7C8FC2E7" w:rsidR="78728E23" w:rsidRDefault="78728E23" w:rsidP="28B38F01">
      <w:pPr>
        <w:jc w:val="both"/>
      </w:pPr>
      <w:r>
        <w:t xml:space="preserve">“The effectiveness of the initiatives implemented within the Project will be ensured by the dedicated efforts of our field staff and volunteers, leveraging our local know-how and strong relationships," said Merve Nemutlu, Project Manager at Habitat Association. "By utilizing these resources, we </w:t>
      </w:r>
      <w:r w:rsidR="10AFA09E">
        <w:t>aim</w:t>
      </w:r>
      <w:r>
        <w:t xml:space="preserve"> to effectively reach </w:t>
      </w:r>
      <w:del w:id="6" w:author="Gomersall, Amal [ESPA]" w:date="2024-10-03T10:20:00Z">
        <w:r w:rsidDel="00BD27DD">
          <w:delText xml:space="preserve">beneficiaries </w:delText>
        </w:r>
      </w:del>
      <w:ins w:id="7" w:author="Gomersall, Amal [ESPA]" w:date="2024-10-03T10:20:00Z">
        <w:r w:rsidR="00BD27DD">
          <w:t>individuals impacted by the earthquake</w:t>
        </w:r>
        <w:r w:rsidR="00BD27DD">
          <w:t xml:space="preserve"> </w:t>
        </w:r>
      </w:ins>
      <w:r>
        <w:t>and collaborate with public institutions, municipalities, different civil society organizations and relevant local partners to tailor our programs to meet the specific needs of</w:t>
      </w:r>
      <w:ins w:id="8" w:author="Gomersall, Amal [ESPA]" w:date="2024-10-03T10:21:00Z">
        <w:r w:rsidR="00BD27DD">
          <w:t xml:space="preserve"> </w:t>
        </w:r>
      </w:ins>
      <w:del w:id="9" w:author="Gomersall, Amal [ESPA]" w:date="2024-10-03T10:20:00Z">
        <w:r w:rsidDel="00BD27DD">
          <w:delText xml:space="preserve"> </w:delText>
        </w:r>
      </w:del>
      <w:ins w:id="10" w:author="Gomersall, Amal [ESPA]" w:date="2024-10-03T10:21:00Z">
        <w:r w:rsidR="00BD27DD">
          <w:t>the impacted individuals</w:t>
        </w:r>
      </w:ins>
      <w:del w:id="11" w:author="Gomersall, Amal [ESPA]" w:date="2024-10-03T10:20:00Z">
        <w:r w:rsidDel="00BD27DD">
          <w:delText>individuals affected by the earthquake</w:delText>
        </w:r>
      </w:del>
      <w:r>
        <w:t>.”</w:t>
      </w:r>
    </w:p>
    <w:p w14:paraId="6A930752" w14:textId="480CDE78" w:rsidR="16CA6381" w:rsidRDefault="16CA6381" w:rsidP="28B38F01">
      <w:pPr>
        <w:jc w:val="both"/>
      </w:pPr>
      <w:r w:rsidRPr="28B38F01">
        <w:rPr>
          <w:rFonts w:ascii="Aptos" w:eastAsia="Aptos" w:hAnsi="Aptos" w:cs="Aptos"/>
        </w:rPr>
        <w:t xml:space="preserve">As a grantee, Habitat Association will also have access to a learning community and global network of community organizations working to address this pressing issue. For more information on the Citi Foundation’s Global Innovation Challenge, please visit </w:t>
      </w:r>
      <w:hyperlink r:id="rId5">
        <w:r w:rsidRPr="28B38F01">
          <w:rPr>
            <w:rStyle w:val="Hyperlink"/>
            <w:rFonts w:ascii="Aptos" w:eastAsia="Aptos" w:hAnsi="Aptos" w:cs="Aptos"/>
          </w:rPr>
          <w:t>citifoundation.com/challenge</w:t>
        </w:r>
      </w:hyperlink>
    </w:p>
    <w:p w14:paraId="26141FD6" w14:textId="12E85D58" w:rsidR="28B38F01" w:rsidRDefault="28B38F01" w:rsidP="28B38F01">
      <w:pPr>
        <w:jc w:val="both"/>
        <w:rPr>
          <w:rFonts w:ascii="Aptos" w:eastAsia="Aptos" w:hAnsi="Aptos" w:cs="Aptos"/>
        </w:rPr>
      </w:pPr>
    </w:p>
    <w:p w14:paraId="6C7630C4" w14:textId="77777777" w:rsidR="00F55C25" w:rsidRPr="00F55C25" w:rsidRDefault="00F55C25" w:rsidP="00F55C25">
      <w:pPr>
        <w:jc w:val="both"/>
        <w:rPr>
          <w:b/>
          <w:bCs/>
        </w:rPr>
      </w:pPr>
      <w:r w:rsidRPr="00F55C25">
        <w:rPr>
          <w:b/>
          <w:bCs/>
        </w:rPr>
        <w:t>About Habitat Association</w:t>
      </w:r>
    </w:p>
    <w:p w14:paraId="7C6C6AD2" w14:textId="2C0CECC8" w:rsidR="00F55C25" w:rsidRDefault="00F55C25" w:rsidP="00F55C25">
      <w:pPr>
        <w:jc w:val="both"/>
      </w:pPr>
      <w:r>
        <w:t>Habitat Association (Habitat) is a civil society organization that produces capacity-building and impact-driven projects for sustainable development, aligned with the digitalizing world, and built on strong partnerships. Since 1997, Habitat has carried out activities in all 81 provinces of Turkey with thousands of volunteers, working across all segments of society, regardless of religion, language, race, political view, gender identity, or sexual orientation. Drawing strength from international networks, its expertise, and the positive energy of volunteers across Turkey, Habitat continues its work in entrepreneurship, digital transformation, and inclusive and sustainable growth, supporting the development of Turkish society through national and international networks and partnerships.</w:t>
      </w:r>
    </w:p>
    <w:p w14:paraId="3B4DC4B6" w14:textId="2773A807" w:rsidR="00F55C25" w:rsidRPr="00340FFE" w:rsidRDefault="00F55C25" w:rsidP="00F55C25">
      <w:pPr>
        <w:jc w:val="both"/>
      </w:pPr>
    </w:p>
    <w:sectPr w:rsidR="00F55C25" w:rsidRPr="00340FF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oDo Sans">
    <w:altName w:val="Calibri"/>
    <w:panose1 w:val="00000000000000000000"/>
    <w:charset w:val="00"/>
    <w:family w:val="modern"/>
    <w:notTrueType/>
    <w:pitch w:val="variable"/>
    <w:sig w:usb0="00000007" w:usb1="02000000"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mersall, Amal [ESPA]">
    <w15:presenceInfo w15:providerId="AD" w15:userId="S::AG22685@citi.com::cf9f4429-8e6b-4929-bb4f-908c1aef528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B10"/>
    <w:rsid w:val="000302F1"/>
    <w:rsid w:val="001244E4"/>
    <w:rsid w:val="0013745C"/>
    <w:rsid w:val="0017478F"/>
    <w:rsid w:val="001D22F9"/>
    <w:rsid w:val="00204410"/>
    <w:rsid w:val="002A1AC6"/>
    <w:rsid w:val="00340FFE"/>
    <w:rsid w:val="00373BA2"/>
    <w:rsid w:val="004071F5"/>
    <w:rsid w:val="00430C3A"/>
    <w:rsid w:val="00467C7C"/>
    <w:rsid w:val="005045EE"/>
    <w:rsid w:val="0051427E"/>
    <w:rsid w:val="005551FF"/>
    <w:rsid w:val="005C50C8"/>
    <w:rsid w:val="00660B10"/>
    <w:rsid w:val="00665746"/>
    <w:rsid w:val="006A5D1E"/>
    <w:rsid w:val="007162AE"/>
    <w:rsid w:val="007F3BCC"/>
    <w:rsid w:val="008466C7"/>
    <w:rsid w:val="008A5CCB"/>
    <w:rsid w:val="008C0EBE"/>
    <w:rsid w:val="00986D29"/>
    <w:rsid w:val="009A6EFD"/>
    <w:rsid w:val="009F2A36"/>
    <w:rsid w:val="00AB6092"/>
    <w:rsid w:val="00AD02A7"/>
    <w:rsid w:val="00AD17FE"/>
    <w:rsid w:val="00AD1F9C"/>
    <w:rsid w:val="00B531A0"/>
    <w:rsid w:val="00B7538F"/>
    <w:rsid w:val="00BB43C5"/>
    <w:rsid w:val="00BD27DD"/>
    <w:rsid w:val="00C46D3A"/>
    <w:rsid w:val="00C76961"/>
    <w:rsid w:val="00C93A2E"/>
    <w:rsid w:val="00CD6607"/>
    <w:rsid w:val="00D22C36"/>
    <w:rsid w:val="00E34281"/>
    <w:rsid w:val="00F55C25"/>
    <w:rsid w:val="00F650CD"/>
    <w:rsid w:val="00FFA4AC"/>
    <w:rsid w:val="0155EBC7"/>
    <w:rsid w:val="03EA4947"/>
    <w:rsid w:val="079BA8B9"/>
    <w:rsid w:val="097DF5FF"/>
    <w:rsid w:val="0B1EA303"/>
    <w:rsid w:val="0BDF7D6B"/>
    <w:rsid w:val="0C2379C3"/>
    <w:rsid w:val="0C8CE000"/>
    <w:rsid w:val="0D20C02C"/>
    <w:rsid w:val="0F1B15BC"/>
    <w:rsid w:val="10AFA09E"/>
    <w:rsid w:val="11262E93"/>
    <w:rsid w:val="1208288F"/>
    <w:rsid w:val="1293CD96"/>
    <w:rsid w:val="12CCAA60"/>
    <w:rsid w:val="145ECDBB"/>
    <w:rsid w:val="152B7B28"/>
    <w:rsid w:val="15D2CD18"/>
    <w:rsid w:val="16CA6381"/>
    <w:rsid w:val="198A819C"/>
    <w:rsid w:val="1CD9C914"/>
    <w:rsid w:val="1E72E7A3"/>
    <w:rsid w:val="1E93E33F"/>
    <w:rsid w:val="1F0C41EE"/>
    <w:rsid w:val="1FF267B8"/>
    <w:rsid w:val="20B81259"/>
    <w:rsid w:val="22B9C1BF"/>
    <w:rsid w:val="23311F6C"/>
    <w:rsid w:val="28B38F01"/>
    <w:rsid w:val="29BD82F0"/>
    <w:rsid w:val="2AA39C5F"/>
    <w:rsid w:val="2B5A27EA"/>
    <w:rsid w:val="2DB9AC4F"/>
    <w:rsid w:val="2E967261"/>
    <w:rsid w:val="2F2032A3"/>
    <w:rsid w:val="3079EE13"/>
    <w:rsid w:val="30A374D6"/>
    <w:rsid w:val="3348852B"/>
    <w:rsid w:val="358B4CBE"/>
    <w:rsid w:val="36153205"/>
    <w:rsid w:val="393D30AE"/>
    <w:rsid w:val="3A55FDBB"/>
    <w:rsid w:val="3BBD043A"/>
    <w:rsid w:val="3F014528"/>
    <w:rsid w:val="40014156"/>
    <w:rsid w:val="418AF5EB"/>
    <w:rsid w:val="42CDF771"/>
    <w:rsid w:val="456DFAC9"/>
    <w:rsid w:val="484D97F4"/>
    <w:rsid w:val="4AB299B8"/>
    <w:rsid w:val="4B06A40A"/>
    <w:rsid w:val="4E8293A5"/>
    <w:rsid w:val="50738957"/>
    <w:rsid w:val="52E423E7"/>
    <w:rsid w:val="54BA3076"/>
    <w:rsid w:val="5597E591"/>
    <w:rsid w:val="560D7991"/>
    <w:rsid w:val="57BA7DB9"/>
    <w:rsid w:val="5860D2AC"/>
    <w:rsid w:val="58A2E670"/>
    <w:rsid w:val="5942C284"/>
    <w:rsid w:val="5C191DC7"/>
    <w:rsid w:val="5C9A4CEF"/>
    <w:rsid w:val="5D8E55AE"/>
    <w:rsid w:val="5DCBBB80"/>
    <w:rsid w:val="5E1A3F80"/>
    <w:rsid w:val="5EF6C0FB"/>
    <w:rsid w:val="5F4FEB72"/>
    <w:rsid w:val="60C065F8"/>
    <w:rsid w:val="625D7B1E"/>
    <w:rsid w:val="627BD340"/>
    <w:rsid w:val="6393EFCF"/>
    <w:rsid w:val="639EACCD"/>
    <w:rsid w:val="65EE57E5"/>
    <w:rsid w:val="67C6FA8E"/>
    <w:rsid w:val="69402C84"/>
    <w:rsid w:val="69EA854D"/>
    <w:rsid w:val="6D787E9F"/>
    <w:rsid w:val="6F4435DF"/>
    <w:rsid w:val="7021F427"/>
    <w:rsid w:val="72AA6904"/>
    <w:rsid w:val="77CE7D38"/>
    <w:rsid w:val="78728E23"/>
    <w:rsid w:val="7902D760"/>
    <w:rsid w:val="7B1382F9"/>
    <w:rsid w:val="7BA064B0"/>
    <w:rsid w:val="7C91335B"/>
    <w:rsid w:val="7C9F1E5D"/>
    <w:rsid w:val="7FE14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A726E"/>
  <w15:chartTrackingRefBased/>
  <w15:docId w15:val="{8D98A164-2438-4BDE-86C9-BAF231BBD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0B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60B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60B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60B1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60B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60B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60B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60B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60B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0B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60B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60B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60B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60B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60B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60B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60B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60B10"/>
    <w:rPr>
      <w:rFonts w:eastAsiaTheme="majorEastAsia" w:cstheme="majorBidi"/>
      <w:color w:val="272727" w:themeColor="text1" w:themeTint="D8"/>
    </w:rPr>
  </w:style>
  <w:style w:type="paragraph" w:styleId="Title">
    <w:name w:val="Title"/>
    <w:basedOn w:val="Normal"/>
    <w:next w:val="Normal"/>
    <w:link w:val="TitleChar"/>
    <w:uiPriority w:val="10"/>
    <w:qFormat/>
    <w:rsid w:val="00660B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0B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0B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0B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0B10"/>
    <w:pPr>
      <w:spacing w:before="160"/>
      <w:jc w:val="center"/>
    </w:pPr>
    <w:rPr>
      <w:i/>
      <w:iCs/>
      <w:color w:val="404040" w:themeColor="text1" w:themeTint="BF"/>
    </w:rPr>
  </w:style>
  <w:style w:type="character" w:customStyle="1" w:styleId="QuoteChar">
    <w:name w:val="Quote Char"/>
    <w:basedOn w:val="DefaultParagraphFont"/>
    <w:link w:val="Quote"/>
    <w:uiPriority w:val="29"/>
    <w:rsid w:val="00660B10"/>
    <w:rPr>
      <w:i/>
      <w:iCs/>
      <w:color w:val="404040" w:themeColor="text1" w:themeTint="BF"/>
    </w:rPr>
  </w:style>
  <w:style w:type="paragraph" w:styleId="ListParagraph">
    <w:name w:val="List Paragraph"/>
    <w:basedOn w:val="Normal"/>
    <w:uiPriority w:val="34"/>
    <w:qFormat/>
    <w:rsid w:val="00660B10"/>
    <w:pPr>
      <w:ind w:left="720"/>
      <w:contextualSpacing/>
    </w:pPr>
  </w:style>
  <w:style w:type="character" w:styleId="IntenseEmphasis">
    <w:name w:val="Intense Emphasis"/>
    <w:basedOn w:val="DefaultParagraphFont"/>
    <w:uiPriority w:val="21"/>
    <w:qFormat/>
    <w:rsid w:val="00660B10"/>
    <w:rPr>
      <w:i/>
      <w:iCs/>
      <w:color w:val="0F4761" w:themeColor="accent1" w:themeShade="BF"/>
    </w:rPr>
  </w:style>
  <w:style w:type="paragraph" w:styleId="IntenseQuote">
    <w:name w:val="Intense Quote"/>
    <w:basedOn w:val="Normal"/>
    <w:next w:val="Normal"/>
    <w:link w:val="IntenseQuoteChar"/>
    <w:uiPriority w:val="30"/>
    <w:qFormat/>
    <w:rsid w:val="00660B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60B10"/>
    <w:rPr>
      <w:i/>
      <w:iCs/>
      <w:color w:val="0F4761" w:themeColor="accent1" w:themeShade="BF"/>
    </w:rPr>
  </w:style>
  <w:style w:type="character" w:styleId="IntenseReference">
    <w:name w:val="Intense Reference"/>
    <w:basedOn w:val="DefaultParagraphFont"/>
    <w:uiPriority w:val="32"/>
    <w:qFormat/>
    <w:rsid w:val="00660B10"/>
    <w:rPr>
      <w:b/>
      <w:bCs/>
      <w:smallCaps/>
      <w:color w:val="0F4761" w:themeColor="accent1" w:themeShade="BF"/>
      <w:spacing w:val="5"/>
    </w:rPr>
  </w:style>
  <w:style w:type="paragraph" w:styleId="BodyText">
    <w:name w:val="Body Text"/>
    <w:basedOn w:val="Normal"/>
    <w:link w:val="BodyTextChar"/>
    <w:uiPriority w:val="1"/>
    <w:qFormat/>
    <w:rsid w:val="00340FFE"/>
    <w:pPr>
      <w:widowControl w:val="0"/>
      <w:autoSpaceDE w:val="0"/>
      <w:autoSpaceDN w:val="0"/>
      <w:adjustRightInd w:val="0"/>
      <w:spacing w:after="0" w:line="240" w:lineRule="auto"/>
    </w:pPr>
    <w:rPr>
      <w:rFonts w:ascii="Calibri" w:eastAsiaTheme="minorEastAsia" w:hAnsi="Calibri" w:cs="Calibri"/>
      <w:kern w:val="0"/>
      <w:sz w:val="22"/>
      <w:szCs w:val="22"/>
      <w:lang w:val="tr-TR"/>
      <w14:ligatures w14:val="none"/>
    </w:rPr>
  </w:style>
  <w:style w:type="character" w:customStyle="1" w:styleId="BodyTextChar">
    <w:name w:val="Body Text Char"/>
    <w:basedOn w:val="DefaultParagraphFont"/>
    <w:link w:val="BodyText"/>
    <w:uiPriority w:val="1"/>
    <w:rsid w:val="00340FFE"/>
    <w:rPr>
      <w:rFonts w:ascii="Calibri" w:eastAsiaTheme="minorEastAsia" w:hAnsi="Calibri" w:cs="Calibri"/>
      <w:kern w:val="0"/>
      <w:sz w:val="22"/>
      <w:szCs w:val="22"/>
      <w:lang w:val="tr-TR"/>
      <w14:ligatures w14:val="none"/>
    </w:rPr>
  </w:style>
  <w:style w:type="paragraph" w:styleId="NormalWeb">
    <w:name w:val="Normal (Web)"/>
    <w:basedOn w:val="Normal"/>
    <w:uiPriority w:val="99"/>
    <w:semiHidden/>
    <w:unhideWhenUsed/>
    <w:rsid w:val="005551FF"/>
    <w:rPr>
      <w:rFonts w:ascii="Times New Roman" w:hAnsi="Times New Roman" w:cs="Times New Roman"/>
    </w:rPr>
  </w:style>
  <w:style w:type="paragraph" w:styleId="Revision">
    <w:name w:val="Revision"/>
    <w:hidden/>
    <w:uiPriority w:val="99"/>
    <w:semiHidden/>
    <w:rsid w:val="001244E4"/>
    <w:pPr>
      <w:spacing w:after="0" w:line="240" w:lineRule="auto"/>
    </w:pPr>
  </w:style>
  <w:style w:type="character" w:styleId="Hyperlink">
    <w:name w:val="Hyperlink"/>
    <w:basedOn w:val="DefaultParagraphFont"/>
    <w:uiPriority w:val="99"/>
    <w:unhideWhenUs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23341">
      <w:bodyDiv w:val="1"/>
      <w:marLeft w:val="0"/>
      <w:marRight w:val="0"/>
      <w:marTop w:val="0"/>
      <w:marBottom w:val="0"/>
      <w:divBdr>
        <w:top w:val="none" w:sz="0" w:space="0" w:color="auto"/>
        <w:left w:val="none" w:sz="0" w:space="0" w:color="auto"/>
        <w:bottom w:val="none" w:sz="0" w:space="0" w:color="auto"/>
        <w:right w:val="none" w:sz="0" w:space="0" w:color="auto"/>
      </w:divBdr>
    </w:div>
    <w:div w:id="168103770">
      <w:bodyDiv w:val="1"/>
      <w:marLeft w:val="0"/>
      <w:marRight w:val="0"/>
      <w:marTop w:val="0"/>
      <w:marBottom w:val="0"/>
      <w:divBdr>
        <w:top w:val="none" w:sz="0" w:space="0" w:color="auto"/>
        <w:left w:val="none" w:sz="0" w:space="0" w:color="auto"/>
        <w:bottom w:val="none" w:sz="0" w:space="0" w:color="auto"/>
        <w:right w:val="none" w:sz="0" w:space="0" w:color="auto"/>
      </w:divBdr>
      <w:divsChild>
        <w:div w:id="329020344">
          <w:marLeft w:val="0"/>
          <w:marRight w:val="0"/>
          <w:marTop w:val="0"/>
          <w:marBottom w:val="0"/>
          <w:divBdr>
            <w:top w:val="none" w:sz="0" w:space="0" w:color="auto"/>
            <w:left w:val="none" w:sz="0" w:space="0" w:color="auto"/>
            <w:bottom w:val="none" w:sz="0" w:space="0" w:color="auto"/>
            <w:right w:val="none" w:sz="0" w:space="0" w:color="auto"/>
          </w:divBdr>
          <w:divsChild>
            <w:div w:id="2043631129">
              <w:marLeft w:val="0"/>
              <w:marRight w:val="0"/>
              <w:marTop w:val="0"/>
              <w:marBottom w:val="0"/>
              <w:divBdr>
                <w:top w:val="none" w:sz="0" w:space="0" w:color="auto"/>
                <w:left w:val="none" w:sz="0" w:space="0" w:color="auto"/>
                <w:bottom w:val="none" w:sz="0" w:space="0" w:color="auto"/>
                <w:right w:val="none" w:sz="0" w:space="0" w:color="auto"/>
              </w:divBdr>
              <w:divsChild>
                <w:div w:id="1800150955">
                  <w:marLeft w:val="0"/>
                  <w:marRight w:val="0"/>
                  <w:marTop w:val="0"/>
                  <w:marBottom w:val="0"/>
                  <w:divBdr>
                    <w:top w:val="none" w:sz="0" w:space="0" w:color="auto"/>
                    <w:left w:val="none" w:sz="0" w:space="0" w:color="auto"/>
                    <w:bottom w:val="none" w:sz="0" w:space="0" w:color="auto"/>
                    <w:right w:val="none" w:sz="0" w:space="0" w:color="auto"/>
                  </w:divBdr>
                  <w:divsChild>
                    <w:div w:id="970209437">
                      <w:marLeft w:val="0"/>
                      <w:marRight w:val="0"/>
                      <w:marTop w:val="0"/>
                      <w:marBottom w:val="0"/>
                      <w:divBdr>
                        <w:top w:val="none" w:sz="0" w:space="0" w:color="auto"/>
                        <w:left w:val="none" w:sz="0" w:space="0" w:color="auto"/>
                        <w:bottom w:val="none" w:sz="0" w:space="0" w:color="auto"/>
                        <w:right w:val="none" w:sz="0" w:space="0" w:color="auto"/>
                      </w:divBdr>
                      <w:divsChild>
                        <w:div w:id="1305115651">
                          <w:marLeft w:val="0"/>
                          <w:marRight w:val="0"/>
                          <w:marTop w:val="0"/>
                          <w:marBottom w:val="0"/>
                          <w:divBdr>
                            <w:top w:val="none" w:sz="0" w:space="0" w:color="auto"/>
                            <w:left w:val="none" w:sz="0" w:space="0" w:color="auto"/>
                            <w:bottom w:val="none" w:sz="0" w:space="0" w:color="auto"/>
                            <w:right w:val="none" w:sz="0" w:space="0" w:color="auto"/>
                          </w:divBdr>
                          <w:divsChild>
                            <w:div w:id="107859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5568805">
      <w:bodyDiv w:val="1"/>
      <w:marLeft w:val="0"/>
      <w:marRight w:val="0"/>
      <w:marTop w:val="0"/>
      <w:marBottom w:val="0"/>
      <w:divBdr>
        <w:top w:val="none" w:sz="0" w:space="0" w:color="auto"/>
        <w:left w:val="none" w:sz="0" w:space="0" w:color="auto"/>
        <w:bottom w:val="none" w:sz="0" w:space="0" w:color="auto"/>
        <w:right w:val="none" w:sz="0" w:space="0" w:color="auto"/>
      </w:divBdr>
    </w:div>
    <w:div w:id="710804403">
      <w:bodyDiv w:val="1"/>
      <w:marLeft w:val="0"/>
      <w:marRight w:val="0"/>
      <w:marTop w:val="0"/>
      <w:marBottom w:val="0"/>
      <w:divBdr>
        <w:top w:val="none" w:sz="0" w:space="0" w:color="auto"/>
        <w:left w:val="none" w:sz="0" w:space="0" w:color="auto"/>
        <w:bottom w:val="none" w:sz="0" w:space="0" w:color="auto"/>
        <w:right w:val="none" w:sz="0" w:space="0" w:color="auto"/>
      </w:divBdr>
    </w:div>
    <w:div w:id="939993061">
      <w:bodyDiv w:val="1"/>
      <w:marLeft w:val="0"/>
      <w:marRight w:val="0"/>
      <w:marTop w:val="0"/>
      <w:marBottom w:val="0"/>
      <w:divBdr>
        <w:top w:val="none" w:sz="0" w:space="0" w:color="auto"/>
        <w:left w:val="none" w:sz="0" w:space="0" w:color="auto"/>
        <w:bottom w:val="none" w:sz="0" w:space="0" w:color="auto"/>
        <w:right w:val="none" w:sz="0" w:space="0" w:color="auto"/>
      </w:divBdr>
    </w:div>
    <w:div w:id="941959340">
      <w:bodyDiv w:val="1"/>
      <w:marLeft w:val="0"/>
      <w:marRight w:val="0"/>
      <w:marTop w:val="0"/>
      <w:marBottom w:val="0"/>
      <w:divBdr>
        <w:top w:val="none" w:sz="0" w:space="0" w:color="auto"/>
        <w:left w:val="none" w:sz="0" w:space="0" w:color="auto"/>
        <w:bottom w:val="none" w:sz="0" w:space="0" w:color="auto"/>
        <w:right w:val="none" w:sz="0" w:space="0" w:color="auto"/>
      </w:divBdr>
    </w:div>
    <w:div w:id="1024593202">
      <w:bodyDiv w:val="1"/>
      <w:marLeft w:val="0"/>
      <w:marRight w:val="0"/>
      <w:marTop w:val="0"/>
      <w:marBottom w:val="0"/>
      <w:divBdr>
        <w:top w:val="none" w:sz="0" w:space="0" w:color="auto"/>
        <w:left w:val="none" w:sz="0" w:space="0" w:color="auto"/>
        <w:bottom w:val="none" w:sz="0" w:space="0" w:color="auto"/>
        <w:right w:val="none" w:sz="0" w:space="0" w:color="auto"/>
      </w:divBdr>
    </w:div>
    <w:div w:id="1112748282">
      <w:bodyDiv w:val="1"/>
      <w:marLeft w:val="0"/>
      <w:marRight w:val="0"/>
      <w:marTop w:val="0"/>
      <w:marBottom w:val="0"/>
      <w:divBdr>
        <w:top w:val="none" w:sz="0" w:space="0" w:color="auto"/>
        <w:left w:val="none" w:sz="0" w:space="0" w:color="auto"/>
        <w:bottom w:val="none" w:sz="0" w:space="0" w:color="auto"/>
        <w:right w:val="none" w:sz="0" w:space="0" w:color="auto"/>
      </w:divBdr>
    </w:div>
    <w:div w:id="1136995279">
      <w:bodyDiv w:val="1"/>
      <w:marLeft w:val="0"/>
      <w:marRight w:val="0"/>
      <w:marTop w:val="0"/>
      <w:marBottom w:val="0"/>
      <w:divBdr>
        <w:top w:val="none" w:sz="0" w:space="0" w:color="auto"/>
        <w:left w:val="none" w:sz="0" w:space="0" w:color="auto"/>
        <w:bottom w:val="none" w:sz="0" w:space="0" w:color="auto"/>
        <w:right w:val="none" w:sz="0" w:space="0" w:color="auto"/>
      </w:divBdr>
    </w:div>
    <w:div w:id="1162545411">
      <w:bodyDiv w:val="1"/>
      <w:marLeft w:val="0"/>
      <w:marRight w:val="0"/>
      <w:marTop w:val="0"/>
      <w:marBottom w:val="0"/>
      <w:divBdr>
        <w:top w:val="none" w:sz="0" w:space="0" w:color="auto"/>
        <w:left w:val="none" w:sz="0" w:space="0" w:color="auto"/>
        <w:bottom w:val="none" w:sz="0" w:space="0" w:color="auto"/>
        <w:right w:val="none" w:sz="0" w:space="0" w:color="auto"/>
      </w:divBdr>
      <w:divsChild>
        <w:div w:id="1896889814">
          <w:marLeft w:val="0"/>
          <w:marRight w:val="0"/>
          <w:marTop w:val="0"/>
          <w:marBottom w:val="0"/>
          <w:divBdr>
            <w:top w:val="none" w:sz="0" w:space="0" w:color="auto"/>
            <w:left w:val="none" w:sz="0" w:space="0" w:color="auto"/>
            <w:bottom w:val="none" w:sz="0" w:space="0" w:color="auto"/>
            <w:right w:val="none" w:sz="0" w:space="0" w:color="auto"/>
          </w:divBdr>
          <w:divsChild>
            <w:div w:id="1411121372">
              <w:marLeft w:val="0"/>
              <w:marRight w:val="0"/>
              <w:marTop w:val="0"/>
              <w:marBottom w:val="0"/>
              <w:divBdr>
                <w:top w:val="none" w:sz="0" w:space="0" w:color="auto"/>
                <w:left w:val="none" w:sz="0" w:space="0" w:color="auto"/>
                <w:bottom w:val="none" w:sz="0" w:space="0" w:color="auto"/>
                <w:right w:val="none" w:sz="0" w:space="0" w:color="auto"/>
              </w:divBdr>
              <w:divsChild>
                <w:div w:id="1392339147">
                  <w:marLeft w:val="0"/>
                  <w:marRight w:val="0"/>
                  <w:marTop w:val="0"/>
                  <w:marBottom w:val="0"/>
                  <w:divBdr>
                    <w:top w:val="none" w:sz="0" w:space="0" w:color="auto"/>
                    <w:left w:val="none" w:sz="0" w:space="0" w:color="auto"/>
                    <w:bottom w:val="none" w:sz="0" w:space="0" w:color="auto"/>
                    <w:right w:val="none" w:sz="0" w:space="0" w:color="auto"/>
                  </w:divBdr>
                  <w:divsChild>
                    <w:div w:id="3947136">
                      <w:marLeft w:val="0"/>
                      <w:marRight w:val="0"/>
                      <w:marTop w:val="0"/>
                      <w:marBottom w:val="0"/>
                      <w:divBdr>
                        <w:top w:val="none" w:sz="0" w:space="0" w:color="auto"/>
                        <w:left w:val="none" w:sz="0" w:space="0" w:color="auto"/>
                        <w:bottom w:val="none" w:sz="0" w:space="0" w:color="auto"/>
                        <w:right w:val="none" w:sz="0" w:space="0" w:color="auto"/>
                      </w:divBdr>
                      <w:divsChild>
                        <w:div w:id="249779796">
                          <w:marLeft w:val="0"/>
                          <w:marRight w:val="0"/>
                          <w:marTop w:val="0"/>
                          <w:marBottom w:val="0"/>
                          <w:divBdr>
                            <w:top w:val="none" w:sz="0" w:space="0" w:color="auto"/>
                            <w:left w:val="none" w:sz="0" w:space="0" w:color="auto"/>
                            <w:bottom w:val="none" w:sz="0" w:space="0" w:color="auto"/>
                            <w:right w:val="none" w:sz="0" w:space="0" w:color="auto"/>
                          </w:divBdr>
                          <w:divsChild>
                            <w:div w:id="134933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3106944">
      <w:bodyDiv w:val="1"/>
      <w:marLeft w:val="0"/>
      <w:marRight w:val="0"/>
      <w:marTop w:val="0"/>
      <w:marBottom w:val="0"/>
      <w:divBdr>
        <w:top w:val="none" w:sz="0" w:space="0" w:color="auto"/>
        <w:left w:val="none" w:sz="0" w:space="0" w:color="auto"/>
        <w:bottom w:val="none" w:sz="0" w:space="0" w:color="auto"/>
        <w:right w:val="none" w:sz="0" w:space="0" w:color="auto"/>
      </w:divBdr>
      <w:divsChild>
        <w:div w:id="2095928751">
          <w:marLeft w:val="0"/>
          <w:marRight w:val="0"/>
          <w:marTop w:val="0"/>
          <w:marBottom w:val="0"/>
          <w:divBdr>
            <w:top w:val="none" w:sz="0" w:space="0" w:color="auto"/>
            <w:left w:val="none" w:sz="0" w:space="0" w:color="auto"/>
            <w:bottom w:val="none" w:sz="0" w:space="0" w:color="auto"/>
            <w:right w:val="none" w:sz="0" w:space="0" w:color="auto"/>
          </w:divBdr>
          <w:divsChild>
            <w:div w:id="616764784">
              <w:marLeft w:val="0"/>
              <w:marRight w:val="0"/>
              <w:marTop w:val="0"/>
              <w:marBottom w:val="0"/>
              <w:divBdr>
                <w:top w:val="none" w:sz="0" w:space="0" w:color="auto"/>
                <w:left w:val="none" w:sz="0" w:space="0" w:color="auto"/>
                <w:bottom w:val="none" w:sz="0" w:space="0" w:color="auto"/>
                <w:right w:val="none" w:sz="0" w:space="0" w:color="auto"/>
              </w:divBdr>
              <w:divsChild>
                <w:div w:id="937522098">
                  <w:marLeft w:val="0"/>
                  <w:marRight w:val="0"/>
                  <w:marTop w:val="0"/>
                  <w:marBottom w:val="0"/>
                  <w:divBdr>
                    <w:top w:val="none" w:sz="0" w:space="0" w:color="auto"/>
                    <w:left w:val="none" w:sz="0" w:space="0" w:color="auto"/>
                    <w:bottom w:val="none" w:sz="0" w:space="0" w:color="auto"/>
                    <w:right w:val="none" w:sz="0" w:space="0" w:color="auto"/>
                  </w:divBdr>
                  <w:divsChild>
                    <w:div w:id="2146700087">
                      <w:marLeft w:val="0"/>
                      <w:marRight w:val="0"/>
                      <w:marTop w:val="0"/>
                      <w:marBottom w:val="0"/>
                      <w:divBdr>
                        <w:top w:val="none" w:sz="0" w:space="0" w:color="auto"/>
                        <w:left w:val="none" w:sz="0" w:space="0" w:color="auto"/>
                        <w:bottom w:val="none" w:sz="0" w:space="0" w:color="auto"/>
                        <w:right w:val="none" w:sz="0" w:space="0" w:color="auto"/>
                      </w:divBdr>
                      <w:divsChild>
                        <w:div w:id="1251281957">
                          <w:marLeft w:val="0"/>
                          <w:marRight w:val="0"/>
                          <w:marTop w:val="0"/>
                          <w:marBottom w:val="0"/>
                          <w:divBdr>
                            <w:top w:val="none" w:sz="0" w:space="0" w:color="auto"/>
                            <w:left w:val="none" w:sz="0" w:space="0" w:color="auto"/>
                            <w:bottom w:val="none" w:sz="0" w:space="0" w:color="auto"/>
                            <w:right w:val="none" w:sz="0" w:space="0" w:color="auto"/>
                          </w:divBdr>
                          <w:divsChild>
                            <w:div w:id="10685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5115046">
      <w:bodyDiv w:val="1"/>
      <w:marLeft w:val="0"/>
      <w:marRight w:val="0"/>
      <w:marTop w:val="0"/>
      <w:marBottom w:val="0"/>
      <w:divBdr>
        <w:top w:val="none" w:sz="0" w:space="0" w:color="auto"/>
        <w:left w:val="none" w:sz="0" w:space="0" w:color="auto"/>
        <w:bottom w:val="none" w:sz="0" w:space="0" w:color="auto"/>
        <w:right w:val="none" w:sz="0" w:space="0" w:color="auto"/>
      </w:divBdr>
      <w:divsChild>
        <w:div w:id="1601912882">
          <w:marLeft w:val="0"/>
          <w:marRight w:val="0"/>
          <w:marTop w:val="0"/>
          <w:marBottom w:val="0"/>
          <w:divBdr>
            <w:top w:val="none" w:sz="0" w:space="0" w:color="auto"/>
            <w:left w:val="none" w:sz="0" w:space="0" w:color="auto"/>
            <w:bottom w:val="none" w:sz="0" w:space="0" w:color="auto"/>
            <w:right w:val="none" w:sz="0" w:space="0" w:color="auto"/>
          </w:divBdr>
          <w:divsChild>
            <w:div w:id="1227641894">
              <w:marLeft w:val="0"/>
              <w:marRight w:val="0"/>
              <w:marTop w:val="0"/>
              <w:marBottom w:val="0"/>
              <w:divBdr>
                <w:top w:val="none" w:sz="0" w:space="0" w:color="auto"/>
                <w:left w:val="none" w:sz="0" w:space="0" w:color="auto"/>
                <w:bottom w:val="none" w:sz="0" w:space="0" w:color="auto"/>
                <w:right w:val="none" w:sz="0" w:space="0" w:color="auto"/>
              </w:divBdr>
              <w:divsChild>
                <w:div w:id="1382437408">
                  <w:marLeft w:val="0"/>
                  <w:marRight w:val="0"/>
                  <w:marTop w:val="0"/>
                  <w:marBottom w:val="0"/>
                  <w:divBdr>
                    <w:top w:val="none" w:sz="0" w:space="0" w:color="auto"/>
                    <w:left w:val="none" w:sz="0" w:space="0" w:color="auto"/>
                    <w:bottom w:val="none" w:sz="0" w:space="0" w:color="auto"/>
                    <w:right w:val="none" w:sz="0" w:space="0" w:color="auto"/>
                  </w:divBdr>
                  <w:divsChild>
                    <w:div w:id="1484085683">
                      <w:marLeft w:val="0"/>
                      <w:marRight w:val="0"/>
                      <w:marTop w:val="0"/>
                      <w:marBottom w:val="0"/>
                      <w:divBdr>
                        <w:top w:val="none" w:sz="0" w:space="0" w:color="auto"/>
                        <w:left w:val="none" w:sz="0" w:space="0" w:color="auto"/>
                        <w:bottom w:val="none" w:sz="0" w:space="0" w:color="auto"/>
                        <w:right w:val="none" w:sz="0" w:space="0" w:color="auto"/>
                      </w:divBdr>
                      <w:divsChild>
                        <w:div w:id="1217349819">
                          <w:marLeft w:val="0"/>
                          <w:marRight w:val="0"/>
                          <w:marTop w:val="0"/>
                          <w:marBottom w:val="0"/>
                          <w:divBdr>
                            <w:top w:val="none" w:sz="0" w:space="0" w:color="auto"/>
                            <w:left w:val="none" w:sz="0" w:space="0" w:color="auto"/>
                            <w:bottom w:val="none" w:sz="0" w:space="0" w:color="auto"/>
                            <w:right w:val="none" w:sz="0" w:space="0" w:color="auto"/>
                          </w:divBdr>
                          <w:divsChild>
                            <w:div w:id="76245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519767">
      <w:bodyDiv w:val="1"/>
      <w:marLeft w:val="0"/>
      <w:marRight w:val="0"/>
      <w:marTop w:val="0"/>
      <w:marBottom w:val="0"/>
      <w:divBdr>
        <w:top w:val="none" w:sz="0" w:space="0" w:color="auto"/>
        <w:left w:val="none" w:sz="0" w:space="0" w:color="auto"/>
        <w:bottom w:val="none" w:sz="0" w:space="0" w:color="auto"/>
        <w:right w:val="none" w:sz="0" w:space="0" w:color="auto"/>
      </w:divBdr>
    </w:div>
    <w:div w:id="1743600498">
      <w:bodyDiv w:val="1"/>
      <w:marLeft w:val="0"/>
      <w:marRight w:val="0"/>
      <w:marTop w:val="0"/>
      <w:marBottom w:val="0"/>
      <w:divBdr>
        <w:top w:val="none" w:sz="0" w:space="0" w:color="auto"/>
        <w:left w:val="none" w:sz="0" w:space="0" w:color="auto"/>
        <w:bottom w:val="none" w:sz="0" w:space="0" w:color="auto"/>
        <w:right w:val="none" w:sz="0" w:space="0" w:color="auto"/>
      </w:divBdr>
    </w:div>
    <w:div w:id="1814248293">
      <w:bodyDiv w:val="1"/>
      <w:marLeft w:val="0"/>
      <w:marRight w:val="0"/>
      <w:marTop w:val="0"/>
      <w:marBottom w:val="0"/>
      <w:divBdr>
        <w:top w:val="none" w:sz="0" w:space="0" w:color="auto"/>
        <w:left w:val="none" w:sz="0" w:space="0" w:color="auto"/>
        <w:bottom w:val="none" w:sz="0" w:space="0" w:color="auto"/>
        <w:right w:val="none" w:sz="0" w:space="0" w:color="auto"/>
      </w:divBdr>
    </w:div>
    <w:div w:id="1991052700">
      <w:bodyDiv w:val="1"/>
      <w:marLeft w:val="0"/>
      <w:marRight w:val="0"/>
      <w:marTop w:val="0"/>
      <w:marBottom w:val="0"/>
      <w:divBdr>
        <w:top w:val="none" w:sz="0" w:space="0" w:color="auto"/>
        <w:left w:val="none" w:sz="0" w:space="0" w:color="auto"/>
        <w:bottom w:val="none" w:sz="0" w:space="0" w:color="auto"/>
        <w:right w:val="none" w:sz="0" w:space="0" w:color="auto"/>
      </w:divBdr>
    </w:div>
    <w:div w:id="2012178709">
      <w:bodyDiv w:val="1"/>
      <w:marLeft w:val="0"/>
      <w:marRight w:val="0"/>
      <w:marTop w:val="0"/>
      <w:marBottom w:val="0"/>
      <w:divBdr>
        <w:top w:val="none" w:sz="0" w:space="0" w:color="auto"/>
        <w:left w:val="none" w:sz="0" w:space="0" w:color="auto"/>
        <w:bottom w:val="none" w:sz="0" w:space="0" w:color="auto"/>
        <w:right w:val="none" w:sz="0" w:space="0" w:color="auto"/>
      </w:divBdr>
    </w:div>
    <w:div w:id="214626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itifoundation.com/challenge" TargetMode="External"/><Relationship Id="rId4" Type="http://schemas.openxmlformats.org/officeDocument/2006/relationships/hyperlink" Target="http://citifoundation.com/challenge"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1337</Words>
  <Characters>7622</Characters>
  <Application>Microsoft Office Word</Application>
  <DocSecurity>4</DocSecurity>
  <Lines>63</Lines>
  <Paragraphs>17</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Şeymanur Şener</dc:creator>
  <cp:keywords/>
  <dc:description/>
  <cp:lastModifiedBy>Gomersall, Amal [ESPA]</cp:lastModifiedBy>
  <cp:revision>2</cp:revision>
  <dcterms:created xsi:type="dcterms:W3CDTF">2024-10-03T09:22:00Z</dcterms:created>
  <dcterms:modified xsi:type="dcterms:W3CDTF">2024-10-03T09:22:00Z</dcterms:modified>
</cp:coreProperties>
</file>